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D2D9B" w14:textId="6072F69B" w:rsidR="00B90DA0" w:rsidRPr="005A09BB" w:rsidRDefault="005A09BB" w:rsidP="005A09BB">
      <w:pPr>
        <w:jc w:val="center"/>
        <w:rPr>
          <w:rFonts w:asciiTheme="minorHAnsi" w:hAnsiTheme="minorHAnsi" w:cstheme="minorHAnsi"/>
        </w:rPr>
      </w:pPr>
      <w:r w:rsidRPr="005A09BB">
        <w:rPr>
          <w:rFonts w:asciiTheme="minorHAnsi" w:hAnsiTheme="minorHAnsi" w:cstheme="minorHAnsi"/>
        </w:rPr>
        <w:t>Bekendtgørelse om Trafikstyrelsens og Jernbanenævnets gebyrer og afgifter på jernbaneområdet</w:t>
      </w:r>
    </w:p>
    <w:p w14:paraId="2DD8D46C" w14:textId="77777777" w:rsidR="005A09BB" w:rsidRPr="005A09BB" w:rsidRDefault="005A09BB" w:rsidP="005A09BB">
      <w:pPr>
        <w:jc w:val="center"/>
        <w:rPr>
          <w:rFonts w:asciiTheme="minorHAnsi" w:hAnsiTheme="minorHAnsi" w:cstheme="minorHAnsi"/>
        </w:rPr>
      </w:pPr>
    </w:p>
    <w:p w14:paraId="7FE02FAC" w14:textId="6CD094FD" w:rsidR="005A09BB" w:rsidRDefault="005A09BB" w:rsidP="005A09BB">
      <w:pPr>
        <w:ind w:firstLine="142"/>
        <w:rPr>
          <w:rFonts w:asciiTheme="minorHAnsi" w:hAnsiTheme="minorHAnsi" w:cstheme="minorHAnsi"/>
        </w:rPr>
      </w:pPr>
      <w:r w:rsidRPr="005A09BB">
        <w:rPr>
          <w:rFonts w:asciiTheme="minorHAnsi" w:hAnsiTheme="minorHAnsi" w:cstheme="minorHAnsi"/>
        </w:rPr>
        <w:t>I medfør af § 109, stk. 5 og 8, § 110, stk. 1, og § 111, stk. 4 og 7, i jernbaneloven, jf. lovbekendtgørelse nr. 1091 af 11. august 2023,</w:t>
      </w:r>
      <w:ins w:id="0" w:author="Christian Koch" w:date="2025-10-06T15:15:00Z" w16du:dateUtc="2025-10-06T13:15:00Z">
        <w:r w:rsidR="00DB4D79">
          <w:rPr>
            <w:rFonts w:asciiTheme="minorHAnsi" w:hAnsiTheme="minorHAnsi" w:cstheme="minorHAnsi"/>
          </w:rPr>
          <w:t xml:space="preserve"> som ændret ved lov nr. </w:t>
        </w:r>
        <w:commentRangeStart w:id="1"/>
        <w:r w:rsidR="00DB4D79">
          <w:rPr>
            <w:rFonts w:asciiTheme="minorHAnsi" w:hAnsiTheme="minorHAnsi" w:cstheme="minorHAnsi"/>
          </w:rPr>
          <w:t>753 af 20. juni 2025</w:t>
        </w:r>
      </w:ins>
      <w:commentRangeEnd w:id="1"/>
      <w:ins w:id="2" w:author="Christian Koch" w:date="2025-11-04T14:10:00Z" w16du:dateUtc="2025-11-04T13:10:00Z">
        <w:r w:rsidR="00796F8D">
          <w:rPr>
            <w:rStyle w:val="Kommentarhenvisning"/>
          </w:rPr>
          <w:commentReference w:id="1"/>
        </w:r>
        <w:r w:rsidR="00796F8D">
          <w:rPr>
            <w:rFonts w:asciiTheme="minorHAnsi" w:hAnsiTheme="minorHAnsi" w:cstheme="minorHAnsi"/>
          </w:rPr>
          <w:t>,</w:t>
        </w:r>
      </w:ins>
      <w:ins w:id="3" w:author="Christian Koch" w:date="2025-10-06T15:15:00Z" w16du:dateUtc="2025-10-06T13:15:00Z">
        <w:r w:rsidR="00DB4D79">
          <w:rPr>
            <w:rFonts w:asciiTheme="minorHAnsi" w:hAnsiTheme="minorHAnsi" w:cstheme="minorHAnsi"/>
          </w:rPr>
          <w:t>,</w:t>
        </w:r>
      </w:ins>
      <w:r w:rsidRPr="005A09BB">
        <w:rPr>
          <w:rFonts w:asciiTheme="minorHAnsi" w:hAnsiTheme="minorHAnsi" w:cstheme="minorHAnsi"/>
        </w:rPr>
        <w:t xml:space="preserve"> fastsættes efter bemyndigelse i henhold til § 4, stk. 1, i bekendtgørelse nr. </w:t>
      </w:r>
      <w:del w:id="4" w:author="Christian Koch" w:date="2025-10-06T15:05:00Z" w16du:dateUtc="2025-10-06T13:05:00Z">
        <w:r w:rsidRPr="005A09BB" w:rsidDel="00944E33">
          <w:rPr>
            <w:rFonts w:asciiTheme="minorHAnsi" w:hAnsiTheme="minorHAnsi" w:cstheme="minorHAnsi"/>
          </w:rPr>
          <w:delText xml:space="preserve">1487 </w:delText>
        </w:r>
      </w:del>
      <w:ins w:id="5" w:author="Christian Koch" w:date="2025-10-06T15:05:00Z" w16du:dateUtc="2025-10-06T13:05:00Z">
        <w:r w:rsidR="00944E33">
          <w:rPr>
            <w:rFonts w:asciiTheme="minorHAnsi" w:hAnsiTheme="minorHAnsi" w:cstheme="minorHAnsi"/>
          </w:rPr>
          <w:t>693</w:t>
        </w:r>
        <w:r w:rsidR="00944E33" w:rsidRPr="005A09BB">
          <w:rPr>
            <w:rFonts w:asciiTheme="minorHAnsi" w:hAnsiTheme="minorHAnsi" w:cstheme="minorHAnsi"/>
          </w:rPr>
          <w:t xml:space="preserve"> </w:t>
        </w:r>
      </w:ins>
      <w:r w:rsidRPr="005A09BB">
        <w:rPr>
          <w:rFonts w:asciiTheme="minorHAnsi" w:hAnsiTheme="minorHAnsi" w:cstheme="minorHAnsi"/>
        </w:rPr>
        <w:t xml:space="preserve">af </w:t>
      </w:r>
      <w:del w:id="6" w:author="Christian Koch" w:date="2025-10-06T15:05:00Z" w16du:dateUtc="2025-10-06T13:05:00Z">
        <w:r w:rsidRPr="005A09BB" w:rsidDel="00944E33">
          <w:rPr>
            <w:rFonts w:asciiTheme="minorHAnsi" w:hAnsiTheme="minorHAnsi" w:cstheme="minorHAnsi"/>
          </w:rPr>
          <w:delText>10</w:delText>
        </w:r>
      </w:del>
      <w:ins w:id="7" w:author="Christian Koch" w:date="2025-10-06T15:05:00Z" w16du:dateUtc="2025-10-06T13:05:00Z">
        <w:r w:rsidR="00944E33">
          <w:rPr>
            <w:rFonts w:asciiTheme="minorHAnsi" w:hAnsiTheme="minorHAnsi" w:cstheme="minorHAnsi"/>
          </w:rPr>
          <w:t>18</w:t>
        </w:r>
      </w:ins>
      <w:r w:rsidRPr="005A09BB">
        <w:rPr>
          <w:rFonts w:asciiTheme="minorHAnsi" w:hAnsiTheme="minorHAnsi" w:cstheme="minorHAnsi"/>
        </w:rPr>
        <w:t xml:space="preserve">. </w:t>
      </w:r>
      <w:del w:id="8" w:author="Christian Koch" w:date="2025-10-06T15:05:00Z" w16du:dateUtc="2025-10-06T13:05:00Z">
        <w:r w:rsidRPr="005A09BB" w:rsidDel="00944E33">
          <w:rPr>
            <w:rFonts w:asciiTheme="minorHAnsi" w:hAnsiTheme="minorHAnsi" w:cstheme="minorHAnsi"/>
          </w:rPr>
          <w:delText xml:space="preserve">december </w:delText>
        </w:r>
      </w:del>
      <w:ins w:id="9" w:author="Christian Koch" w:date="2025-10-06T15:05:00Z" w16du:dateUtc="2025-10-06T13:05:00Z">
        <w:r w:rsidR="00944E33">
          <w:rPr>
            <w:rFonts w:asciiTheme="minorHAnsi" w:hAnsiTheme="minorHAnsi" w:cstheme="minorHAnsi"/>
          </w:rPr>
          <w:t>juni</w:t>
        </w:r>
        <w:r w:rsidR="00944E33" w:rsidRPr="005A09BB">
          <w:rPr>
            <w:rFonts w:asciiTheme="minorHAnsi" w:hAnsiTheme="minorHAnsi" w:cstheme="minorHAnsi"/>
          </w:rPr>
          <w:t xml:space="preserve"> </w:t>
        </w:r>
      </w:ins>
      <w:del w:id="10" w:author="Christian Koch" w:date="2025-10-06T15:05:00Z" w16du:dateUtc="2025-10-06T13:05:00Z">
        <w:r w:rsidRPr="005A09BB" w:rsidDel="00944E33">
          <w:rPr>
            <w:rFonts w:asciiTheme="minorHAnsi" w:hAnsiTheme="minorHAnsi" w:cstheme="minorHAnsi"/>
          </w:rPr>
          <w:delText xml:space="preserve">2024 </w:delText>
        </w:r>
      </w:del>
      <w:ins w:id="11" w:author="Christian Koch" w:date="2025-10-06T15:05:00Z" w16du:dateUtc="2025-10-06T13:05:00Z">
        <w:r w:rsidR="00944E33" w:rsidRPr="005A09BB">
          <w:rPr>
            <w:rFonts w:asciiTheme="minorHAnsi" w:hAnsiTheme="minorHAnsi" w:cstheme="minorHAnsi"/>
          </w:rPr>
          <w:t>202</w:t>
        </w:r>
        <w:r w:rsidR="00944E33">
          <w:rPr>
            <w:rFonts w:asciiTheme="minorHAnsi" w:hAnsiTheme="minorHAnsi" w:cstheme="minorHAnsi"/>
          </w:rPr>
          <w:t>5</w:t>
        </w:r>
        <w:r w:rsidR="00944E33" w:rsidRPr="005A09BB">
          <w:rPr>
            <w:rFonts w:asciiTheme="minorHAnsi" w:hAnsiTheme="minorHAnsi" w:cstheme="minorHAnsi"/>
          </w:rPr>
          <w:t xml:space="preserve"> </w:t>
        </w:r>
      </w:ins>
      <w:r w:rsidRPr="005A09BB">
        <w:rPr>
          <w:rFonts w:asciiTheme="minorHAnsi" w:hAnsiTheme="minorHAnsi" w:cstheme="minorHAnsi"/>
        </w:rPr>
        <w:t xml:space="preserve">om Trafikstyrelsens opgaver og beføjelser, klageadgang og kundgørelse af visse af Trafikstyrelsens forskrifter: </w:t>
      </w:r>
    </w:p>
    <w:p w14:paraId="23B05CB6" w14:textId="77777777" w:rsidR="00DB4D79" w:rsidRPr="005A09BB" w:rsidRDefault="00DB4D79" w:rsidP="005A09BB">
      <w:pPr>
        <w:ind w:firstLine="142"/>
        <w:rPr>
          <w:rFonts w:asciiTheme="minorHAnsi" w:hAnsiTheme="minorHAnsi" w:cstheme="minorHAnsi"/>
        </w:rPr>
      </w:pPr>
    </w:p>
    <w:p w14:paraId="67A92ADB" w14:textId="601B47BD" w:rsidR="00B90DA0" w:rsidRPr="005A09BB" w:rsidRDefault="00B90DA0" w:rsidP="00B90DA0">
      <w:pPr>
        <w:jc w:val="center"/>
        <w:rPr>
          <w:rFonts w:asciiTheme="minorHAnsi" w:hAnsiTheme="minorHAnsi" w:cstheme="minorHAnsi"/>
          <w:i/>
        </w:rPr>
      </w:pPr>
      <w:r w:rsidRPr="005A09BB">
        <w:rPr>
          <w:rFonts w:asciiTheme="minorHAnsi" w:hAnsiTheme="minorHAnsi" w:cstheme="minorHAnsi"/>
          <w:i/>
        </w:rPr>
        <w:t>Anvendelsesområde</w:t>
      </w:r>
    </w:p>
    <w:p w14:paraId="5FDDFEC8" w14:textId="77777777" w:rsidR="00B90DA0" w:rsidRPr="005A09BB" w:rsidRDefault="00B90DA0" w:rsidP="00B90DA0">
      <w:pPr>
        <w:rPr>
          <w:rFonts w:asciiTheme="minorHAnsi" w:hAnsiTheme="minorHAnsi" w:cstheme="minorHAnsi"/>
        </w:rPr>
      </w:pPr>
    </w:p>
    <w:p w14:paraId="4F7E2611" w14:textId="14D7C7AF" w:rsidR="005A09BB" w:rsidRPr="005A09BB" w:rsidRDefault="005A09BB" w:rsidP="005A09BB">
      <w:pPr>
        <w:ind w:firstLine="142"/>
        <w:rPr>
          <w:rFonts w:asciiTheme="minorHAnsi" w:hAnsiTheme="minorHAnsi" w:cstheme="minorHAnsi"/>
          <w:bCs/>
        </w:rPr>
      </w:pPr>
      <w:r w:rsidRPr="005A09BB">
        <w:rPr>
          <w:rFonts w:asciiTheme="minorHAnsi" w:hAnsiTheme="minorHAnsi" w:cstheme="minorHAnsi"/>
          <w:b/>
        </w:rPr>
        <w:t>§ 1.</w:t>
      </w:r>
      <w:r w:rsidRPr="005A09BB">
        <w:rPr>
          <w:rFonts w:asciiTheme="minorHAnsi" w:hAnsiTheme="minorHAnsi" w:cstheme="minorHAnsi"/>
          <w:bCs/>
        </w:rPr>
        <w:t xml:space="preserve"> Denne bekendtgørelse fastsætter bestemmelser om Trafikstyrelsens og Jernbanenævnets afgifter for tilsynsvirksomhed og gebyrer for varetagelse af opgaverne i henhold til jernbaneloven og EU-regler på jernbaneområdet. </w:t>
      </w:r>
    </w:p>
    <w:p w14:paraId="1DE37AA3" w14:textId="77777777" w:rsidR="005A09BB" w:rsidRPr="005A09BB" w:rsidRDefault="005A09BB" w:rsidP="005A09BB">
      <w:pPr>
        <w:ind w:firstLine="142"/>
        <w:rPr>
          <w:rFonts w:asciiTheme="minorHAnsi" w:hAnsiTheme="minorHAnsi" w:cstheme="minorHAnsi"/>
          <w:bCs/>
        </w:rPr>
      </w:pPr>
      <w:r w:rsidRPr="005A09BB">
        <w:rPr>
          <w:rFonts w:asciiTheme="minorHAnsi" w:hAnsiTheme="minorHAnsi" w:cstheme="minorHAnsi"/>
          <w:bCs/>
        </w:rPr>
        <w:t xml:space="preserve">Stk. 2. Jernbanevirksomheder, infrastrukturforvaltere, </w:t>
      </w:r>
      <w:commentRangeStart w:id="12"/>
      <w:r w:rsidRPr="005A09BB">
        <w:rPr>
          <w:rFonts w:asciiTheme="minorHAnsi" w:hAnsiTheme="minorHAnsi" w:cstheme="minorHAnsi"/>
          <w:bCs/>
        </w:rPr>
        <w:t>virksomheder, der udfører transport på bybaner</w:t>
      </w:r>
      <w:commentRangeEnd w:id="12"/>
      <w:r w:rsidR="00796F8D">
        <w:rPr>
          <w:rStyle w:val="Kommentarhenvisning"/>
        </w:rPr>
        <w:commentReference w:id="12"/>
      </w:r>
      <w:r w:rsidRPr="005A09BB">
        <w:rPr>
          <w:rFonts w:asciiTheme="minorHAnsi" w:hAnsiTheme="minorHAnsi" w:cstheme="minorHAnsi"/>
          <w:bCs/>
        </w:rPr>
        <w:t xml:space="preserve">, </w:t>
      </w:r>
      <w:commentRangeStart w:id="13"/>
      <w:r w:rsidRPr="005A09BB">
        <w:rPr>
          <w:rFonts w:asciiTheme="minorHAnsi" w:hAnsiTheme="minorHAnsi" w:cstheme="minorHAnsi"/>
          <w:bCs/>
        </w:rPr>
        <w:t>forvaltere af bybaner</w:t>
      </w:r>
      <w:commentRangeEnd w:id="13"/>
      <w:r w:rsidR="00796F8D">
        <w:rPr>
          <w:rStyle w:val="Kommentarhenvisning"/>
        </w:rPr>
        <w:commentReference w:id="13"/>
      </w:r>
      <w:r w:rsidRPr="005A09BB">
        <w:rPr>
          <w:rFonts w:asciiTheme="minorHAnsi" w:hAnsiTheme="minorHAnsi" w:cstheme="minorHAnsi"/>
          <w:bCs/>
        </w:rPr>
        <w:t xml:space="preserve">, virksomheder, der er certificeret i henhold til jernbanelovens § 11, ihændehavere af køretøjer m.fl. og personer, som udfører sikkerhedsklassificerede funktioner hos jernbanevirksomheder eller infrastrukturforvaltere, betaler gebyrer efter satserne i bilag 1 til denne bekendtgørelse. </w:t>
      </w:r>
    </w:p>
    <w:p w14:paraId="4BA69757" w14:textId="77777777" w:rsidR="005A09BB" w:rsidRPr="005A09BB" w:rsidRDefault="005A09BB" w:rsidP="005A09BB">
      <w:pPr>
        <w:ind w:firstLine="142"/>
        <w:rPr>
          <w:rFonts w:asciiTheme="minorHAnsi" w:hAnsiTheme="minorHAnsi" w:cstheme="minorHAnsi"/>
          <w:bCs/>
        </w:rPr>
      </w:pPr>
      <w:r w:rsidRPr="005A09BB">
        <w:rPr>
          <w:rFonts w:asciiTheme="minorHAnsi" w:hAnsiTheme="minorHAnsi" w:cstheme="minorHAnsi"/>
          <w:bCs/>
        </w:rPr>
        <w:t xml:space="preserve">Stk. 3. Beløbene i jernbanelovens § 109, stk. 2-4, og § 111, stk. 2, fremgår af bilag 2. </w:t>
      </w:r>
    </w:p>
    <w:p w14:paraId="00423699" w14:textId="612E635B" w:rsidR="00B90DA0" w:rsidRPr="005A09BB" w:rsidRDefault="005A09BB" w:rsidP="005A09BB">
      <w:pPr>
        <w:ind w:firstLine="142"/>
        <w:rPr>
          <w:rFonts w:asciiTheme="minorHAnsi" w:hAnsiTheme="minorHAnsi" w:cstheme="minorHAnsi"/>
          <w:bCs/>
        </w:rPr>
      </w:pPr>
      <w:r w:rsidRPr="005A09BB">
        <w:rPr>
          <w:rFonts w:asciiTheme="minorHAnsi" w:hAnsiTheme="minorHAnsi" w:cstheme="minorHAnsi"/>
          <w:bCs/>
        </w:rPr>
        <w:t>Stk. 4. Bekendtgørelsen finder ikke anvendelse på udførelse af ikke-erhvervsmæssig jernbanedrift (veterantogskørsel og veteranbanedrift).</w:t>
      </w:r>
    </w:p>
    <w:p w14:paraId="655229E6" w14:textId="77777777" w:rsidR="005A09BB" w:rsidRPr="005A09BB" w:rsidRDefault="005A09BB" w:rsidP="005A09BB">
      <w:pPr>
        <w:ind w:firstLine="142"/>
        <w:rPr>
          <w:rFonts w:asciiTheme="minorHAnsi" w:hAnsiTheme="minorHAnsi" w:cstheme="minorHAnsi"/>
          <w:bCs/>
        </w:rPr>
      </w:pPr>
    </w:p>
    <w:p w14:paraId="51B448D9" w14:textId="764DB5BF" w:rsidR="005A09BB" w:rsidRPr="00DB4D79" w:rsidRDefault="005A09BB" w:rsidP="005A09BB">
      <w:pPr>
        <w:ind w:firstLine="142"/>
        <w:jc w:val="center"/>
        <w:rPr>
          <w:rFonts w:asciiTheme="minorHAnsi" w:hAnsiTheme="minorHAnsi" w:cstheme="minorHAnsi"/>
          <w:i/>
          <w:iCs/>
        </w:rPr>
      </w:pPr>
      <w:r w:rsidRPr="00DB4D79">
        <w:rPr>
          <w:rFonts w:asciiTheme="minorHAnsi" w:hAnsiTheme="minorHAnsi" w:cstheme="minorHAnsi"/>
          <w:i/>
          <w:iCs/>
        </w:rPr>
        <w:t>Betaling af gebyrer og afgifter</w:t>
      </w:r>
    </w:p>
    <w:p w14:paraId="07353DA3" w14:textId="77777777" w:rsidR="00B90DA0" w:rsidRPr="005A09BB" w:rsidRDefault="00B90DA0" w:rsidP="005A09BB">
      <w:pPr>
        <w:ind w:firstLine="142"/>
        <w:rPr>
          <w:rFonts w:asciiTheme="minorHAnsi" w:hAnsiTheme="minorHAnsi" w:cstheme="minorHAnsi"/>
        </w:rPr>
      </w:pPr>
    </w:p>
    <w:p w14:paraId="2AF897F3" w14:textId="77777777" w:rsidR="005A09BB" w:rsidRPr="005A09BB" w:rsidRDefault="005A09BB" w:rsidP="005A09BB">
      <w:pPr>
        <w:ind w:firstLine="142"/>
        <w:rPr>
          <w:rFonts w:asciiTheme="minorHAnsi" w:hAnsiTheme="minorHAnsi" w:cstheme="minorHAnsi"/>
        </w:rPr>
      </w:pPr>
      <w:r w:rsidRPr="005A09BB">
        <w:rPr>
          <w:rFonts w:asciiTheme="minorHAnsi" w:hAnsiTheme="minorHAnsi" w:cstheme="minorHAnsi"/>
          <w:b/>
          <w:bCs/>
        </w:rPr>
        <w:t>§ 2.</w:t>
      </w:r>
      <w:r w:rsidRPr="005A09BB">
        <w:rPr>
          <w:rFonts w:asciiTheme="minorHAnsi" w:hAnsiTheme="minorHAnsi" w:cstheme="minorHAnsi"/>
        </w:rPr>
        <w:t xml:space="preserve"> For følgende ydelser gælder gebyr efter regning: </w:t>
      </w:r>
    </w:p>
    <w:p w14:paraId="78344220" w14:textId="77777777" w:rsidR="00037CD5" w:rsidRDefault="005A09BB" w:rsidP="005A09BB">
      <w:pPr>
        <w:pStyle w:val="Listeafsnit"/>
        <w:numPr>
          <w:ilvl w:val="0"/>
          <w:numId w:val="6"/>
        </w:numPr>
        <w:ind w:left="426" w:hanging="426"/>
        <w:rPr>
          <w:ins w:id="14" w:author="Christian Koch" w:date="2025-10-10T13:59:00Z" w16du:dateUtc="2025-10-10T11:59:00Z"/>
          <w:rFonts w:asciiTheme="minorHAnsi" w:hAnsiTheme="minorHAnsi" w:cstheme="minorHAnsi"/>
        </w:rPr>
      </w:pPr>
      <w:r w:rsidRPr="005A09BB">
        <w:rPr>
          <w:rFonts w:asciiTheme="minorHAnsi" w:hAnsiTheme="minorHAnsi" w:cstheme="minorHAnsi"/>
        </w:rPr>
        <w:t>Udstedelse, fornyelse og ændring af EU-sikkerhedscertifikater, sikkerhedscertifikater og sikkerhedsgodkendelser.</w:t>
      </w:r>
    </w:p>
    <w:p w14:paraId="34D34BF5" w14:textId="66D8A14E" w:rsidR="005A09BB" w:rsidRPr="005A09BB" w:rsidRDefault="00037CD5" w:rsidP="005A09BB">
      <w:pPr>
        <w:pStyle w:val="Listeafsnit"/>
        <w:numPr>
          <w:ilvl w:val="0"/>
          <w:numId w:val="6"/>
        </w:numPr>
        <w:ind w:left="426" w:hanging="426"/>
        <w:rPr>
          <w:rFonts w:asciiTheme="minorHAnsi" w:hAnsiTheme="minorHAnsi" w:cstheme="minorHAnsi"/>
        </w:rPr>
      </w:pPr>
      <w:ins w:id="15" w:author="Christian Koch" w:date="2025-10-10T13:59:00Z" w16du:dateUtc="2025-10-10T11:59:00Z">
        <w:r>
          <w:rPr>
            <w:rFonts w:asciiTheme="minorHAnsi" w:hAnsiTheme="minorHAnsi" w:cstheme="minorHAnsi"/>
          </w:rPr>
          <w:t>Udstedelse</w:t>
        </w:r>
      </w:ins>
      <w:ins w:id="16" w:author="Christian Koch" w:date="2025-10-10T14:00:00Z" w16du:dateUtc="2025-10-10T12:00:00Z">
        <w:r>
          <w:rPr>
            <w:rFonts w:asciiTheme="minorHAnsi" w:hAnsiTheme="minorHAnsi" w:cstheme="minorHAnsi"/>
          </w:rPr>
          <w:t>, fornyelse og ændring af Banedanmarks certifikat til varetagelse af opgaver på S-banen.</w:t>
        </w:r>
      </w:ins>
      <w:r w:rsidR="005A09BB" w:rsidRPr="005A09BB">
        <w:rPr>
          <w:rFonts w:asciiTheme="minorHAnsi" w:hAnsiTheme="minorHAnsi" w:cstheme="minorHAnsi"/>
        </w:rPr>
        <w:t xml:space="preserve"> </w:t>
      </w:r>
    </w:p>
    <w:p w14:paraId="43D0AEC8" w14:textId="30C8797B" w:rsidR="005A09BB" w:rsidRPr="005A09BB" w:rsidRDefault="005A09BB" w:rsidP="005A09BB">
      <w:pPr>
        <w:pStyle w:val="Listeafsnit"/>
        <w:numPr>
          <w:ilvl w:val="0"/>
          <w:numId w:val="6"/>
        </w:numPr>
        <w:ind w:left="426" w:hanging="426"/>
        <w:rPr>
          <w:rFonts w:asciiTheme="minorHAnsi" w:hAnsiTheme="minorHAnsi" w:cstheme="minorHAnsi"/>
        </w:rPr>
      </w:pPr>
      <w:r w:rsidRPr="005A09BB">
        <w:rPr>
          <w:rFonts w:asciiTheme="minorHAnsi" w:hAnsiTheme="minorHAnsi" w:cstheme="minorHAnsi"/>
        </w:rPr>
        <w:t xml:space="preserve">Udstedelse og revurdering af tilladelse til at drive jernbanevirksomhed. </w:t>
      </w:r>
    </w:p>
    <w:p w14:paraId="742ED891" w14:textId="2CE03C11" w:rsidR="005A09BB" w:rsidRPr="005A09BB" w:rsidRDefault="005A09BB" w:rsidP="005A09BB">
      <w:pPr>
        <w:pStyle w:val="Listeafsnit"/>
        <w:numPr>
          <w:ilvl w:val="0"/>
          <w:numId w:val="6"/>
        </w:numPr>
        <w:ind w:left="426" w:hanging="426"/>
        <w:rPr>
          <w:rFonts w:asciiTheme="minorHAnsi" w:hAnsiTheme="minorHAnsi" w:cstheme="minorHAnsi"/>
        </w:rPr>
      </w:pPr>
      <w:r w:rsidRPr="005A09BB">
        <w:rPr>
          <w:rFonts w:asciiTheme="minorHAnsi" w:hAnsiTheme="minorHAnsi" w:cstheme="minorHAnsi"/>
        </w:rPr>
        <w:t xml:space="preserve">Godkendelse af køretøjer. </w:t>
      </w:r>
    </w:p>
    <w:p w14:paraId="140C7A79" w14:textId="702511D2" w:rsidR="005A09BB" w:rsidRPr="005A09BB" w:rsidRDefault="005A09BB" w:rsidP="005A09BB">
      <w:pPr>
        <w:pStyle w:val="Listeafsnit"/>
        <w:numPr>
          <w:ilvl w:val="0"/>
          <w:numId w:val="6"/>
        </w:numPr>
        <w:ind w:left="426" w:hanging="426"/>
        <w:rPr>
          <w:rFonts w:asciiTheme="minorHAnsi" w:hAnsiTheme="minorHAnsi" w:cstheme="minorHAnsi"/>
        </w:rPr>
      </w:pPr>
      <w:r w:rsidRPr="005A09BB">
        <w:rPr>
          <w:rFonts w:asciiTheme="minorHAnsi" w:hAnsiTheme="minorHAnsi" w:cstheme="minorHAnsi"/>
        </w:rPr>
        <w:t xml:space="preserve">Tilladelse til kørsel med lommevogne med sættevogne i Danmark. </w:t>
      </w:r>
    </w:p>
    <w:p w14:paraId="02A180F1" w14:textId="1BC72FBB" w:rsidR="005A09BB" w:rsidRPr="005A09BB" w:rsidRDefault="005A09BB" w:rsidP="005A09BB">
      <w:pPr>
        <w:pStyle w:val="Listeafsnit"/>
        <w:numPr>
          <w:ilvl w:val="0"/>
          <w:numId w:val="6"/>
        </w:numPr>
        <w:ind w:left="426" w:hanging="426"/>
        <w:rPr>
          <w:rFonts w:asciiTheme="minorHAnsi" w:hAnsiTheme="minorHAnsi" w:cstheme="minorHAnsi"/>
        </w:rPr>
      </w:pPr>
      <w:r w:rsidRPr="005A09BB">
        <w:rPr>
          <w:rFonts w:asciiTheme="minorHAnsi" w:hAnsiTheme="minorHAnsi" w:cstheme="minorHAnsi"/>
        </w:rPr>
        <w:t xml:space="preserve">Tilladelse til kørsel med lommevogne med sættevogne over Storebælt. </w:t>
      </w:r>
    </w:p>
    <w:p w14:paraId="04D005BC" w14:textId="015736F5" w:rsidR="005A09BB" w:rsidRPr="005A09BB" w:rsidRDefault="005A09BB" w:rsidP="005A09BB">
      <w:pPr>
        <w:pStyle w:val="Listeafsnit"/>
        <w:numPr>
          <w:ilvl w:val="0"/>
          <w:numId w:val="6"/>
        </w:numPr>
        <w:ind w:left="426" w:hanging="426"/>
        <w:rPr>
          <w:rFonts w:asciiTheme="minorHAnsi" w:hAnsiTheme="minorHAnsi" w:cstheme="minorHAnsi"/>
        </w:rPr>
      </w:pPr>
      <w:r w:rsidRPr="005A09BB">
        <w:rPr>
          <w:rFonts w:asciiTheme="minorHAnsi" w:hAnsiTheme="minorHAnsi" w:cstheme="minorHAnsi"/>
        </w:rPr>
        <w:t xml:space="preserve">Godkendelse af jernbaneinfrastruktur uden anlægslov. </w:t>
      </w:r>
    </w:p>
    <w:p w14:paraId="1DE32B7C" w14:textId="14CA3664" w:rsidR="005A09BB" w:rsidRPr="005A09BB" w:rsidRDefault="005A09BB" w:rsidP="005A09BB">
      <w:pPr>
        <w:pStyle w:val="Listeafsnit"/>
        <w:numPr>
          <w:ilvl w:val="0"/>
          <w:numId w:val="6"/>
        </w:numPr>
        <w:ind w:left="426" w:hanging="426"/>
        <w:rPr>
          <w:rFonts w:asciiTheme="minorHAnsi" w:hAnsiTheme="minorHAnsi" w:cstheme="minorHAnsi"/>
        </w:rPr>
      </w:pPr>
      <w:r w:rsidRPr="005A09BB">
        <w:rPr>
          <w:rFonts w:asciiTheme="minorHAnsi" w:hAnsiTheme="minorHAnsi" w:cstheme="minorHAnsi"/>
        </w:rPr>
        <w:t xml:space="preserve">Godkendelse af jernbaneinfrastruktur med egen anlægslov. </w:t>
      </w:r>
    </w:p>
    <w:p w14:paraId="60CD88DF" w14:textId="031801DF" w:rsidR="005A09BB" w:rsidRPr="005A09BB" w:rsidRDefault="005A09BB" w:rsidP="005A09BB">
      <w:pPr>
        <w:pStyle w:val="Listeafsnit"/>
        <w:numPr>
          <w:ilvl w:val="0"/>
          <w:numId w:val="6"/>
        </w:numPr>
        <w:ind w:left="426" w:hanging="426"/>
        <w:rPr>
          <w:rFonts w:asciiTheme="minorHAnsi" w:hAnsiTheme="minorHAnsi" w:cstheme="minorHAnsi"/>
        </w:rPr>
      </w:pPr>
      <w:r w:rsidRPr="005A09BB">
        <w:rPr>
          <w:rFonts w:asciiTheme="minorHAnsi" w:hAnsiTheme="minorHAnsi" w:cstheme="minorHAnsi"/>
        </w:rPr>
        <w:t xml:space="preserve">Godkendelse af sikkerhedsmæssige uddannelser. </w:t>
      </w:r>
    </w:p>
    <w:p w14:paraId="11F580B0" w14:textId="34B20479" w:rsidR="005A09BB" w:rsidRPr="005A09BB" w:rsidRDefault="005A09BB" w:rsidP="005A09BB">
      <w:pPr>
        <w:pStyle w:val="Listeafsnit"/>
        <w:numPr>
          <w:ilvl w:val="0"/>
          <w:numId w:val="6"/>
        </w:numPr>
        <w:ind w:left="426" w:hanging="426"/>
        <w:rPr>
          <w:rFonts w:asciiTheme="minorHAnsi" w:hAnsiTheme="minorHAnsi" w:cstheme="minorHAnsi"/>
        </w:rPr>
      </w:pPr>
      <w:r w:rsidRPr="005A09BB">
        <w:rPr>
          <w:rFonts w:asciiTheme="minorHAnsi" w:hAnsiTheme="minorHAnsi" w:cstheme="minorHAnsi"/>
        </w:rPr>
        <w:t xml:space="preserve">Godkendelse som uddannelsescenter. </w:t>
      </w:r>
    </w:p>
    <w:p w14:paraId="1DCF81C7" w14:textId="510FB65E" w:rsidR="005A09BB" w:rsidRPr="005A09BB" w:rsidRDefault="005A09BB" w:rsidP="005A09BB">
      <w:pPr>
        <w:pStyle w:val="Listeafsnit"/>
        <w:numPr>
          <w:ilvl w:val="0"/>
          <w:numId w:val="6"/>
        </w:numPr>
        <w:ind w:left="426" w:hanging="426"/>
        <w:rPr>
          <w:rFonts w:asciiTheme="minorHAnsi" w:hAnsiTheme="minorHAnsi" w:cstheme="minorHAnsi"/>
        </w:rPr>
      </w:pPr>
      <w:r w:rsidRPr="005A09BB">
        <w:rPr>
          <w:rFonts w:asciiTheme="minorHAnsi" w:hAnsiTheme="minorHAnsi" w:cstheme="minorHAnsi"/>
        </w:rPr>
        <w:t>Godkendelse af organer og tredjeparter, herunder assessorer, udpegede organer (</w:t>
      </w:r>
      <w:proofErr w:type="spellStart"/>
      <w:r w:rsidRPr="005A09BB">
        <w:rPr>
          <w:rFonts w:asciiTheme="minorHAnsi" w:hAnsiTheme="minorHAnsi" w:cstheme="minorHAnsi"/>
        </w:rPr>
        <w:t>DeBo</w:t>
      </w:r>
      <w:proofErr w:type="spellEnd"/>
      <w:r w:rsidRPr="005A09BB">
        <w:rPr>
          <w:rFonts w:asciiTheme="minorHAnsi" w:hAnsiTheme="minorHAnsi" w:cstheme="minorHAnsi"/>
        </w:rPr>
        <w:t xml:space="preserve">), sagkyndige og lign. </w:t>
      </w:r>
    </w:p>
    <w:p w14:paraId="2532F255" w14:textId="55808F66" w:rsidR="005A09BB" w:rsidRPr="005A09BB" w:rsidRDefault="005A09BB" w:rsidP="005A09BB">
      <w:pPr>
        <w:pStyle w:val="Listeafsnit"/>
        <w:numPr>
          <w:ilvl w:val="0"/>
          <w:numId w:val="6"/>
        </w:numPr>
        <w:ind w:left="426" w:hanging="426"/>
        <w:rPr>
          <w:rFonts w:asciiTheme="minorHAnsi" w:hAnsiTheme="minorHAnsi" w:cstheme="minorHAnsi"/>
        </w:rPr>
      </w:pPr>
      <w:r w:rsidRPr="005A09BB">
        <w:rPr>
          <w:rFonts w:asciiTheme="minorHAnsi" w:hAnsiTheme="minorHAnsi" w:cstheme="minorHAnsi"/>
        </w:rPr>
        <w:t xml:space="preserve">Registreringer og ændringer i det europæiske typegodkendelsesregister (ERATV). </w:t>
      </w:r>
    </w:p>
    <w:p w14:paraId="7AE0889F" w14:textId="77777777" w:rsidR="005A09BB" w:rsidRPr="005A09BB" w:rsidRDefault="005A09BB" w:rsidP="005A09BB">
      <w:pPr>
        <w:pStyle w:val="Listeafsnit"/>
        <w:numPr>
          <w:ilvl w:val="0"/>
          <w:numId w:val="6"/>
        </w:numPr>
        <w:ind w:left="426" w:hanging="426"/>
        <w:rPr>
          <w:rFonts w:asciiTheme="minorHAnsi" w:hAnsiTheme="minorHAnsi" w:cstheme="minorHAnsi"/>
        </w:rPr>
      </w:pPr>
      <w:r w:rsidRPr="005A09BB">
        <w:rPr>
          <w:rFonts w:asciiTheme="minorHAnsi" w:hAnsiTheme="minorHAnsi" w:cstheme="minorHAnsi"/>
        </w:rPr>
        <w:t xml:space="preserve">Registreringer af udenlandske tilladelser (oprettelse/ændring) i det nationale køretøjsregister (NVR). </w:t>
      </w:r>
    </w:p>
    <w:p w14:paraId="4D688806" w14:textId="772F877D" w:rsidR="005A09BB" w:rsidRPr="005A09BB" w:rsidRDefault="005A09BB" w:rsidP="005A09BB">
      <w:pPr>
        <w:pStyle w:val="Listeafsnit"/>
        <w:numPr>
          <w:ilvl w:val="0"/>
          <w:numId w:val="6"/>
        </w:numPr>
        <w:ind w:left="426" w:hanging="426"/>
        <w:rPr>
          <w:rFonts w:asciiTheme="minorHAnsi" w:hAnsiTheme="minorHAnsi" w:cstheme="minorHAnsi"/>
        </w:rPr>
      </w:pPr>
      <w:r w:rsidRPr="005A09BB">
        <w:rPr>
          <w:rFonts w:asciiTheme="minorHAnsi" w:hAnsiTheme="minorHAnsi" w:cstheme="minorHAnsi"/>
        </w:rPr>
        <w:t>Adgang til det virtuelle centralregister for køretøjer (VVR)</w:t>
      </w:r>
      <w:ins w:id="17" w:author="Christian Koch" w:date="2025-10-30T12:11:00Z" w16du:dateUtc="2025-10-30T11:11:00Z">
        <w:r w:rsidR="002352B5">
          <w:rPr>
            <w:rFonts w:asciiTheme="minorHAnsi" w:hAnsiTheme="minorHAnsi" w:cstheme="minorHAnsi"/>
          </w:rPr>
          <w:t xml:space="preserve"> og det europæiske køretøjsregister (EVR)</w:t>
        </w:r>
      </w:ins>
      <w:r w:rsidRPr="005A09BB">
        <w:rPr>
          <w:rFonts w:asciiTheme="minorHAnsi" w:hAnsiTheme="minorHAnsi" w:cstheme="minorHAnsi"/>
        </w:rPr>
        <w:t xml:space="preserve">. </w:t>
      </w:r>
    </w:p>
    <w:p w14:paraId="1B70F1E9" w14:textId="56FD45B8" w:rsidR="005A09BB" w:rsidRPr="005A09BB" w:rsidRDefault="005A09BB" w:rsidP="005A09BB">
      <w:pPr>
        <w:ind w:firstLine="142"/>
        <w:rPr>
          <w:rFonts w:asciiTheme="minorHAnsi" w:hAnsiTheme="minorHAnsi" w:cstheme="minorHAnsi"/>
        </w:rPr>
      </w:pPr>
      <w:r w:rsidRPr="005A09BB">
        <w:rPr>
          <w:rFonts w:asciiTheme="minorHAnsi" w:hAnsiTheme="minorHAnsi" w:cstheme="minorHAnsi"/>
        </w:rPr>
        <w:t xml:space="preserve">Stk. 2. Ved afbrydelse af sagsbehandlingen betales et beløb for det allerede udførte arbejde. </w:t>
      </w:r>
    </w:p>
    <w:p w14:paraId="642F8330" w14:textId="77777777" w:rsidR="005A09BB" w:rsidRPr="005A09BB" w:rsidRDefault="005A09BB" w:rsidP="005A09BB">
      <w:pPr>
        <w:ind w:firstLine="142"/>
        <w:rPr>
          <w:rFonts w:asciiTheme="minorHAnsi" w:hAnsiTheme="minorHAnsi" w:cstheme="minorHAnsi"/>
        </w:rPr>
      </w:pPr>
      <w:r w:rsidRPr="005A09BB">
        <w:rPr>
          <w:rFonts w:asciiTheme="minorHAnsi" w:hAnsiTheme="minorHAnsi" w:cstheme="minorHAnsi"/>
        </w:rPr>
        <w:t xml:space="preserve">Stk. 3. Trafikstyrelsen kan viderefakturere særlige omkostninger til ansøger, herunder særlig teknisk bistand, rejseomkostninger m.v., som anvendes i forbindelse med behandling af en ansøgning. </w:t>
      </w:r>
    </w:p>
    <w:p w14:paraId="42976BE1" w14:textId="77777777" w:rsidR="005A09BB" w:rsidRPr="005A09BB" w:rsidRDefault="005A09BB" w:rsidP="005A09BB">
      <w:pPr>
        <w:ind w:firstLine="142"/>
        <w:rPr>
          <w:rFonts w:asciiTheme="minorHAnsi" w:hAnsiTheme="minorHAnsi" w:cstheme="minorHAnsi"/>
        </w:rPr>
      </w:pPr>
    </w:p>
    <w:p w14:paraId="65486C7D" w14:textId="77777777" w:rsidR="005A09BB" w:rsidRPr="005A09BB" w:rsidRDefault="005A09BB" w:rsidP="005A09BB">
      <w:pPr>
        <w:ind w:firstLine="142"/>
        <w:rPr>
          <w:rFonts w:asciiTheme="minorHAnsi" w:hAnsiTheme="minorHAnsi" w:cstheme="minorHAnsi"/>
        </w:rPr>
      </w:pPr>
      <w:r w:rsidRPr="005A09BB">
        <w:rPr>
          <w:rFonts w:asciiTheme="minorHAnsi" w:hAnsiTheme="minorHAnsi" w:cstheme="minorHAnsi"/>
          <w:b/>
          <w:bCs/>
        </w:rPr>
        <w:t>§ 3.</w:t>
      </w:r>
      <w:r w:rsidRPr="005A09BB">
        <w:rPr>
          <w:rFonts w:asciiTheme="minorHAnsi" w:hAnsiTheme="minorHAnsi" w:cstheme="minorHAnsi"/>
        </w:rPr>
        <w:t xml:space="preserve"> For følgende ydelser betales et fast gebyr: </w:t>
      </w:r>
    </w:p>
    <w:p w14:paraId="3A4013A7" w14:textId="4C854FAA" w:rsidR="005A09BB" w:rsidRPr="005A09BB" w:rsidRDefault="005A09BB" w:rsidP="005A09BB">
      <w:pPr>
        <w:pStyle w:val="Listeafsnit"/>
        <w:numPr>
          <w:ilvl w:val="0"/>
          <w:numId w:val="4"/>
        </w:numPr>
        <w:ind w:left="426" w:hanging="426"/>
        <w:rPr>
          <w:rFonts w:asciiTheme="minorHAnsi" w:hAnsiTheme="minorHAnsi" w:cstheme="minorHAnsi"/>
        </w:rPr>
      </w:pPr>
      <w:r w:rsidRPr="005A09BB">
        <w:rPr>
          <w:rFonts w:asciiTheme="minorHAnsi" w:hAnsiTheme="minorHAnsi" w:cstheme="minorHAnsi"/>
        </w:rPr>
        <w:t xml:space="preserve">Opretholdelse og ændringer af registreringer i det nationale køretøjsregister (NVR) eller i det europæiske køretøjsregister (EVR). </w:t>
      </w:r>
    </w:p>
    <w:p w14:paraId="4BB85795" w14:textId="4A7D7A36" w:rsidR="005A09BB" w:rsidRPr="005A09BB" w:rsidRDefault="005A09BB" w:rsidP="005A09BB">
      <w:pPr>
        <w:pStyle w:val="Listeafsnit"/>
        <w:numPr>
          <w:ilvl w:val="0"/>
          <w:numId w:val="4"/>
        </w:numPr>
        <w:ind w:left="426" w:hanging="426"/>
        <w:rPr>
          <w:rFonts w:asciiTheme="minorHAnsi" w:hAnsiTheme="minorHAnsi" w:cstheme="minorHAnsi"/>
        </w:rPr>
      </w:pPr>
      <w:r w:rsidRPr="005A09BB">
        <w:rPr>
          <w:rFonts w:asciiTheme="minorHAnsi" w:hAnsiTheme="minorHAnsi" w:cstheme="minorHAnsi"/>
        </w:rPr>
        <w:t xml:space="preserve">Lokomotivførerlicenser og erstatningsdokumenter for lokomotivførerlicenser. </w:t>
      </w:r>
    </w:p>
    <w:p w14:paraId="1912CBA1" w14:textId="7DEE71CC" w:rsidR="005A09BB" w:rsidRPr="005A09BB" w:rsidRDefault="005A09BB" w:rsidP="005A09BB">
      <w:pPr>
        <w:pStyle w:val="Listeafsnit"/>
        <w:numPr>
          <w:ilvl w:val="0"/>
          <w:numId w:val="4"/>
        </w:numPr>
        <w:ind w:left="426" w:hanging="426"/>
        <w:rPr>
          <w:rFonts w:asciiTheme="minorHAnsi" w:hAnsiTheme="minorHAnsi" w:cstheme="minorHAnsi"/>
        </w:rPr>
      </w:pPr>
      <w:r w:rsidRPr="005A09BB">
        <w:rPr>
          <w:rFonts w:asciiTheme="minorHAnsi" w:hAnsiTheme="minorHAnsi" w:cstheme="minorHAnsi"/>
        </w:rPr>
        <w:t>Helbredsgodkendelser og kvittering for modtagelse af statuserklæring.</w:t>
      </w:r>
    </w:p>
    <w:p w14:paraId="2661EF77" w14:textId="77777777" w:rsidR="005A09BB" w:rsidRPr="005A09BB" w:rsidRDefault="005A09BB" w:rsidP="005A09BB">
      <w:pPr>
        <w:ind w:firstLine="142"/>
        <w:rPr>
          <w:rFonts w:asciiTheme="minorHAnsi" w:hAnsiTheme="minorHAnsi" w:cstheme="minorHAnsi"/>
        </w:rPr>
      </w:pPr>
    </w:p>
    <w:p w14:paraId="0B0D7E93" w14:textId="77777777" w:rsidR="005A09BB" w:rsidRPr="005A09BB" w:rsidRDefault="005A09BB" w:rsidP="005A09BB">
      <w:pPr>
        <w:ind w:firstLine="142"/>
        <w:rPr>
          <w:rFonts w:asciiTheme="minorHAnsi" w:hAnsiTheme="minorHAnsi" w:cstheme="minorHAnsi"/>
        </w:rPr>
      </w:pPr>
      <w:r w:rsidRPr="005A09BB">
        <w:rPr>
          <w:rFonts w:asciiTheme="minorHAnsi" w:hAnsiTheme="minorHAnsi" w:cstheme="minorHAnsi"/>
          <w:b/>
          <w:bCs/>
        </w:rPr>
        <w:t>§ 4.</w:t>
      </w:r>
      <w:r w:rsidRPr="005A09BB">
        <w:rPr>
          <w:rFonts w:asciiTheme="minorHAnsi" w:hAnsiTheme="minorHAnsi" w:cstheme="minorHAnsi"/>
        </w:rPr>
        <w:t xml:space="preserve"> For behandling af klager, der indbringes for Jernbanenævnet, betaler klager et gebyr på 4.000 kr., jf. jernbanelovens § 111, stk. 9. </w:t>
      </w:r>
    </w:p>
    <w:p w14:paraId="5D126B85" w14:textId="2109ABB8" w:rsidR="005A09BB" w:rsidRPr="005A09BB" w:rsidRDefault="005A09BB" w:rsidP="005A09BB">
      <w:pPr>
        <w:ind w:firstLine="142"/>
        <w:rPr>
          <w:rFonts w:asciiTheme="minorHAnsi" w:hAnsiTheme="minorHAnsi" w:cstheme="minorHAnsi"/>
        </w:rPr>
      </w:pPr>
      <w:r w:rsidRPr="005A09BB">
        <w:rPr>
          <w:rFonts w:asciiTheme="minorHAnsi" w:hAnsiTheme="minorHAnsi" w:cstheme="minorHAnsi"/>
          <w:b/>
          <w:bCs/>
        </w:rPr>
        <w:t>§ 5.</w:t>
      </w:r>
      <w:r w:rsidRPr="005A09BB">
        <w:rPr>
          <w:rFonts w:asciiTheme="minorHAnsi" w:hAnsiTheme="minorHAnsi" w:cstheme="minorHAnsi"/>
        </w:rPr>
        <w:t xml:space="preserve"> Afgiften i henhold til jernbanelovens § 109, stk. 2-4, udgør det beløb, der fremgår af bilag 2, nr. 1 og 2. </w:t>
      </w:r>
    </w:p>
    <w:p w14:paraId="5514FBB8" w14:textId="77777777" w:rsidR="005A09BB" w:rsidRPr="005A09BB" w:rsidRDefault="005A09BB" w:rsidP="005A09BB">
      <w:pPr>
        <w:ind w:firstLine="142"/>
        <w:rPr>
          <w:rFonts w:asciiTheme="minorHAnsi" w:hAnsiTheme="minorHAnsi" w:cstheme="minorHAnsi"/>
        </w:rPr>
      </w:pPr>
    </w:p>
    <w:p w14:paraId="4E27BBE9" w14:textId="26B3A6DC" w:rsidR="005A09BB" w:rsidRPr="005A09BB" w:rsidRDefault="005A09BB" w:rsidP="005A09BB">
      <w:pPr>
        <w:ind w:firstLine="142"/>
        <w:rPr>
          <w:rFonts w:asciiTheme="minorHAnsi" w:hAnsiTheme="minorHAnsi" w:cstheme="minorHAnsi"/>
        </w:rPr>
      </w:pPr>
      <w:r w:rsidRPr="005A09BB">
        <w:rPr>
          <w:rFonts w:asciiTheme="minorHAnsi" w:hAnsiTheme="minorHAnsi" w:cstheme="minorHAnsi"/>
          <w:b/>
          <w:bCs/>
        </w:rPr>
        <w:t>§ 6.</w:t>
      </w:r>
      <w:r w:rsidRPr="005A09BB">
        <w:rPr>
          <w:rFonts w:asciiTheme="minorHAnsi" w:hAnsiTheme="minorHAnsi" w:cstheme="minorHAnsi"/>
        </w:rPr>
        <w:t xml:space="preserve"> Afgiften i henhold til jernbanelovens § 111, stk. 2, udgør det beløb, der fremgår af bilag 2, nr. 3. </w:t>
      </w:r>
    </w:p>
    <w:p w14:paraId="37F8C8BB" w14:textId="77777777" w:rsidR="005A09BB" w:rsidRPr="005A09BB" w:rsidRDefault="005A09BB" w:rsidP="005A09BB">
      <w:pPr>
        <w:ind w:firstLine="142"/>
        <w:rPr>
          <w:rFonts w:asciiTheme="minorHAnsi" w:hAnsiTheme="minorHAnsi" w:cstheme="minorHAnsi"/>
        </w:rPr>
      </w:pPr>
    </w:p>
    <w:p w14:paraId="487C5D1C" w14:textId="77777777" w:rsidR="005A09BB" w:rsidRPr="005A09BB" w:rsidRDefault="005A09BB" w:rsidP="005A09BB">
      <w:pPr>
        <w:ind w:firstLine="142"/>
        <w:rPr>
          <w:rFonts w:asciiTheme="minorHAnsi" w:hAnsiTheme="minorHAnsi" w:cstheme="minorHAnsi"/>
        </w:rPr>
      </w:pPr>
      <w:r w:rsidRPr="005A09BB">
        <w:rPr>
          <w:rFonts w:asciiTheme="minorHAnsi" w:hAnsiTheme="minorHAnsi" w:cstheme="minorHAnsi"/>
          <w:b/>
          <w:bCs/>
        </w:rPr>
        <w:t>§ 7.</w:t>
      </w:r>
      <w:r w:rsidRPr="005A09BB">
        <w:rPr>
          <w:rFonts w:asciiTheme="minorHAnsi" w:hAnsiTheme="minorHAnsi" w:cstheme="minorHAnsi"/>
        </w:rPr>
        <w:t xml:space="preserve"> Afgiften i henhold til jernbanelovens § 109, stk. 2-4 og afgiften i henhold til jernbanelovens § 111, stk. 2, opkræves på baggrund af det foregående års opgjorte kørte kilometer. </w:t>
      </w:r>
    </w:p>
    <w:p w14:paraId="0E7014F0" w14:textId="77777777" w:rsidR="005A09BB" w:rsidRPr="005A09BB" w:rsidRDefault="005A09BB" w:rsidP="005A09BB">
      <w:pPr>
        <w:ind w:firstLine="142"/>
        <w:rPr>
          <w:rFonts w:asciiTheme="minorHAnsi" w:hAnsiTheme="minorHAnsi" w:cstheme="minorHAnsi"/>
        </w:rPr>
      </w:pPr>
    </w:p>
    <w:p w14:paraId="14395D4C" w14:textId="6560AA91" w:rsidR="005A09BB" w:rsidRPr="005A09BB" w:rsidRDefault="005A09BB" w:rsidP="005A09BB">
      <w:pPr>
        <w:ind w:firstLine="142"/>
        <w:rPr>
          <w:rFonts w:asciiTheme="minorHAnsi" w:hAnsiTheme="minorHAnsi" w:cstheme="minorHAnsi"/>
        </w:rPr>
      </w:pPr>
      <w:r w:rsidRPr="005A09BB">
        <w:rPr>
          <w:rFonts w:asciiTheme="minorHAnsi" w:hAnsiTheme="minorHAnsi" w:cstheme="minorHAnsi"/>
          <w:b/>
          <w:bCs/>
        </w:rPr>
        <w:t>§ 8.</w:t>
      </w:r>
      <w:r w:rsidRPr="005A09BB">
        <w:rPr>
          <w:rFonts w:asciiTheme="minorHAnsi" w:hAnsiTheme="minorHAnsi" w:cstheme="minorHAnsi"/>
        </w:rPr>
        <w:t xml:space="preserve"> Betaling jf. §§ 2-3 og §§ 5-6, opkræves med en betalingsfrist på 30 dage. </w:t>
      </w:r>
    </w:p>
    <w:p w14:paraId="140454E5" w14:textId="77777777" w:rsidR="005A09BB" w:rsidRPr="005A09BB" w:rsidRDefault="005A09BB" w:rsidP="005A09BB">
      <w:pPr>
        <w:ind w:firstLine="142"/>
        <w:rPr>
          <w:rFonts w:asciiTheme="minorHAnsi" w:hAnsiTheme="minorHAnsi" w:cstheme="minorHAnsi"/>
        </w:rPr>
      </w:pPr>
    </w:p>
    <w:p w14:paraId="1CF6043A" w14:textId="4FFF67AE" w:rsidR="00B90DA0" w:rsidRPr="005A09BB" w:rsidRDefault="005A09BB" w:rsidP="005A09BB">
      <w:pPr>
        <w:ind w:firstLine="142"/>
        <w:rPr>
          <w:rFonts w:asciiTheme="minorHAnsi" w:hAnsiTheme="minorHAnsi" w:cstheme="minorHAnsi"/>
        </w:rPr>
      </w:pPr>
      <w:r w:rsidRPr="005A09BB">
        <w:rPr>
          <w:rFonts w:asciiTheme="minorHAnsi" w:hAnsiTheme="minorHAnsi" w:cstheme="minorHAnsi"/>
          <w:b/>
          <w:bCs/>
        </w:rPr>
        <w:t>§ 9.</w:t>
      </w:r>
      <w:r w:rsidRPr="005A09BB">
        <w:rPr>
          <w:rFonts w:asciiTheme="minorHAnsi" w:hAnsiTheme="minorHAnsi" w:cstheme="minorHAnsi"/>
        </w:rPr>
        <w:t xml:space="preserve"> Udebliver betaling, jf. §§ 2-3 og §§ 5-6, efter sidste rettidige betalingsdag, kan Trafikstyrelsen opkræve et ekspeditionsgebyr på 100 kr. for hver rykkerskrivelse. Der tillægges renter i overensstemmelse med rentelovens § 5.</w:t>
      </w:r>
    </w:p>
    <w:p w14:paraId="23B9377A" w14:textId="77777777" w:rsidR="005A09BB" w:rsidRPr="005A09BB" w:rsidRDefault="005A09BB" w:rsidP="005A09BB">
      <w:pPr>
        <w:ind w:firstLine="142"/>
        <w:rPr>
          <w:rFonts w:asciiTheme="minorHAnsi" w:hAnsiTheme="minorHAnsi" w:cstheme="minorHAnsi"/>
        </w:rPr>
      </w:pPr>
    </w:p>
    <w:p w14:paraId="505467FF" w14:textId="453C3ADE" w:rsidR="005A09BB" w:rsidRDefault="005A09BB" w:rsidP="005A09BB">
      <w:pPr>
        <w:ind w:firstLine="142"/>
        <w:jc w:val="center"/>
        <w:rPr>
          <w:rFonts w:asciiTheme="minorHAnsi" w:hAnsiTheme="minorHAnsi" w:cstheme="minorHAnsi"/>
          <w:i/>
          <w:iCs/>
        </w:rPr>
      </w:pPr>
      <w:r w:rsidRPr="005A09BB">
        <w:rPr>
          <w:rFonts w:asciiTheme="minorHAnsi" w:hAnsiTheme="minorHAnsi" w:cstheme="minorHAnsi"/>
          <w:i/>
          <w:iCs/>
        </w:rPr>
        <w:t>Klageadgang</w:t>
      </w:r>
    </w:p>
    <w:p w14:paraId="454566EB" w14:textId="77777777" w:rsidR="00DB4D79" w:rsidRPr="005A09BB" w:rsidRDefault="00DB4D79" w:rsidP="005A09BB">
      <w:pPr>
        <w:ind w:firstLine="142"/>
        <w:jc w:val="center"/>
        <w:rPr>
          <w:rFonts w:asciiTheme="minorHAnsi" w:hAnsiTheme="minorHAnsi" w:cstheme="minorHAnsi"/>
          <w:i/>
          <w:iCs/>
        </w:rPr>
      </w:pPr>
    </w:p>
    <w:p w14:paraId="6B8FC72B" w14:textId="77777777" w:rsidR="005A09BB" w:rsidRPr="005A09BB" w:rsidRDefault="005A09BB" w:rsidP="005A09BB">
      <w:pPr>
        <w:ind w:firstLine="142"/>
        <w:rPr>
          <w:rFonts w:asciiTheme="minorHAnsi" w:hAnsiTheme="minorHAnsi" w:cstheme="minorHAnsi"/>
        </w:rPr>
      </w:pPr>
      <w:r w:rsidRPr="005A09BB">
        <w:rPr>
          <w:rFonts w:asciiTheme="minorHAnsi" w:hAnsiTheme="minorHAnsi" w:cstheme="minorHAnsi"/>
          <w:b/>
          <w:bCs/>
        </w:rPr>
        <w:t>§ 10.</w:t>
      </w:r>
      <w:r w:rsidRPr="005A09BB">
        <w:rPr>
          <w:rFonts w:asciiTheme="minorHAnsi" w:hAnsiTheme="minorHAnsi" w:cstheme="minorHAnsi"/>
        </w:rPr>
        <w:t xml:space="preserve"> Afgørelser truffet af Trafikstyrelsen efter denne bekendtgørelse kan kun indbringes for transportministeren for så vidt angår retlige spørgsmål, jf. bekendtgørelse om Trafikstyrelsens opgaver og beføjelser, klageadgang og kundgørelse af visse af Trafikstyrelsens forskrifter. </w:t>
      </w:r>
    </w:p>
    <w:p w14:paraId="05DED0DD" w14:textId="77777777" w:rsidR="005A09BB" w:rsidRPr="005A09BB" w:rsidRDefault="005A09BB" w:rsidP="005A09BB">
      <w:pPr>
        <w:ind w:firstLine="142"/>
        <w:rPr>
          <w:rFonts w:asciiTheme="minorHAnsi" w:hAnsiTheme="minorHAnsi" w:cstheme="minorHAnsi"/>
        </w:rPr>
      </w:pPr>
    </w:p>
    <w:p w14:paraId="632D664D" w14:textId="66BAACC8" w:rsidR="005A09BB" w:rsidRDefault="005A09BB" w:rsidP="005A09BB">
      <w:pPr>
        <w:ind w:firstLine="142"/>
        <w:jc w:val="center"/>
        <w:rPr>
          <w:rFonts w:asciiTheme="minorHAnsi" w:hAnsiTheme="minorHAnsi" w:cstheme="minorHAnsi"/>
          <w:i/>
          <w:iCs/>
        </w:rPr>
      </w:pPr>
      <w:r w:rsidRPr="005A09BB">
        <w:rPr>
          <w:rFonts w:asciiTheme="minorHAnsi" w:hAnsiTheme="minorHAnsi" w:cstheme="minorHAnsi"/>
          <w:i/>
          <w:iCs/>
        </w:rPr>
        <w:t>Ikrafttræden</w:t>
      </w:r>
    </w:p>
    <w:p w14:paraId="55162C3B" w14:textId="77777777" w:rsidR="00DB4D79" w:rsidRPr="005A09BB" w:rsidRDefault="00DB4D79" w:rsidP="005A09BB">
      <w:pPr>
        <w:ind w:firstLine="142"/>
        <w:jc w:val="center"/>
        <w:rPr>
          <w:rFonts w:asciiTheme="minorHAnsi" w:hAnsiTheme="minorHAnsi" w:cstheme="minorHAnsi"/>
          <w:i/>
          <w:iCs/>
        </w:rPr>
      </w:pPr>
    </w:p>
    <w:p w14:paraId="258EEB78" w14:textId="6AB76A90" w:rsidR="005A09BB" w:rsidRPr="005A09BB" w:rsidRDefault="005A09BB" w:rsidP="005A09BB">
      <w:pPr>
        <w:ind w:firstLine="142"/>
        <w:rPr>
          <w:rFonts w:asciiTheme="minorHAnsi" w:hAnsiTheme="minorHAnsi" w:cstheme="minorHAnsi"/>
        </w:rPr>
      </w:pPr>
      <w:r w:rsidRPr="005A09BB">
        <w:rPr>
          <w:rFonts w:asciiTheme="minorHAnsi" w:hAnsiTheme="minorHAnsi" w:cstheme="minorHAnsi"/>
          <w:b/>
          <w:bCs/>
        </w:rPr>
        <w:t>§ 11.</w:t>
      </w:r>
      <w:r w:rsidRPr="005A09BB">
        <w:rPr>
          <w:rFonts w:asciiTheme="minorHAnsi" w:hAnsiTheme="minorHAnsi" w:cstheme="minorHAnsi"/>
        </w:rPr>
        <w:t xml:space="preserve"> Bekendtgørelsen træder i kraft den 1. januar </w:t>
      </w:r>
      <w:del w:id="18" w:author="Christian Koch" w:date="2025-10-06T15:12:00Z" w16du:dateUtc="2025-10-06T13:12:00Z">
        <w:r w:rsidRPr="005A09BB" w:rsidDel="00944E33">
          <w:rPr>
            <w:rFonts w:asciiTheme="minorHAnsi" w:hAnsiTheme="minorHAnsi" w:cstheme="minorHAnsi"/>
          </w:rPr>
          <w:delText>2025</w:delText>
        </w:r>
      </w:del>
      <w:ins w:id="19" w:author="Christian Koch" w:date="2025-10-06T15:12:00Z" w16du:dateUtc="2025-10-06T13:12:00Z">
        <w:r w:rsidR="00944E33" w:rsidRPr="005A09BB">
          <w:rPr>
            <w:rFonts w:asciiTheme="minorHAnsi" w:hAnsiTheme="minorHAnsi" w:cstheme="minorHAnsi"/>
          </w:rPr>
          <w:t>202</w:t>
        </w:r>
        <w:r w:rsidR="00944E33">
          <w:rPr>
            <w:rFonts w:asciiTheme="minorHAnsi" w:hAnsiTheme="minorHAnsi" w:cstheme="minorHAnsi"/>
          </w:rPr>
          <w:t>6</w:t>
        </w:r>
      </w:ins>
      <w:r w:rsidRPr="005A09BB">
        <w:rPr>
          <w:rFonts w:asciiTheme="minorHAnsi" w:hAnsiTheme="minorHAnsi" w:cstheme="minorHAnsi"/>
        </w:rPr>
        <w:t xml:space="preserve">. </w:t>
      </w:r>
    </w:p>
    <w:p w14:paraId="5D82050E" w14:textId="5AF29283" w:rsidR="005A09BB" w:rsidRPr="005A09BB" w:rsidRDefault="005A09BB" w:rsidP="005A09BB">
      <w:pPr>
        <w:ind w:firstLine="142"/>
        <w:rPr>
          <w:rFonts w:asciiTheme="minorHAnsi" w:hAnsiTheme="minorHAnsi" w:cstheme="minorHAnsi"/>
        </w:rPr>
      </w:pPr>
      <w:r w:rsidRPr="005A09BB">
        <w:rPr>
          <w:rFonts w:asciiTheme="minorHAnsi" w:hAnsiTheme="minorHAnsi" w:cstheme="minorHAnsi"/>
        </w:rPr>
        <w:t xml:space="preserve">Stk. 2. Bekendtgørelse nr. </w:t>
      </w:r>
      <w:del w:id="20" w:author="Christian Koch" w:date="2025-10-06T15:13:00Z" w16du:dateUtc="2025-10-06T13:13:00Z">
        <w:r w:rsidRPr="005A09BB" w:rsidDel="00944E33">
          <w:rPr>
            <w:rFonts w:asciiTheme="minorHAnsi" w:hAnsiTheme="minorHAnsi" w:cstheme="minorHAnsi"/>
          </w:rPr>
          <w:delText xml:space="preserve">1474 </w:delText>
        </w:r>
      </w:del>
      <w:ins w:id="21" w:author="Christian Koch" w:date="2025-10-06T15:13:00Z" w16du:dateUtc="2025-10-06T13:13:00Z">
        <w:r w:rsidR="00944E33">
          <w:rPr>
            <w:rFonts w:asciiTheme="minorHAnsi" w:hAnsiTheme="minorHAnsi" w:cstheme="minorHAnsi"/>
          </w:rPr>
          <w:t>1505</w:t>
        </w:r>
        <w:r w:rsidR="00944E33" w:rsidRPr="005A09BB">
          <w:rPr>
            <w:rFonts w:asciiTheme="minorHAnsi" w:hAnsiTheme="minorHAnsi" w:cstheme="minorHAnsi"/>
          </w:rPr>
          <w:t xml:space="preserve"> </w:t>
        </w:r>
      </w:ins>
      <w:r w:rsidRPr="005A09BB">
        <w:rPr>
          <w:rFonts w:asciiTheme="minorHAnsi" w:hAnsiTheme="minorHAnsi" w:cstheme="minorHAnsi"/>
        </w:rPr>
        <w:t xml:space="preserve">af </w:t>
      </w:r>
      <w:del w:id="22" w:author="Christian Koch" w:date="2025-10-06T15:13:00Z" w16du:dateUtc="2025-10-06T13:13:00Z">
        <w:r w:rsidRPr="005A09BB" w:rsidDel="00944E33">
          <w:rPr>
            <w:rFonts w:asciiTheme="minorHAnsi" w:hAnsiTheme="minorHAnsi" w:cstheme="minorHAnsi"/>
          </w:rPr>
          <w:delText>29</w:delText>
        </w:r>
      </w:del>
      <w:ins w:id="23" w:author="Christian Koch" w:date="2025-10-06T15:13:00Z" w16du:dateUtc="2025-10-06T13:13:00Z">
        <w:r w:rsidR="00944E33">
          <w:rPr>
            <w:rFonts w:asciiTheme="minorHAnsi" w:hAnsiTheme="minorHAnsi" w:cstheme="minorHAnsi"/>
          </w:rPr>
          <w:t>10</w:t>
        </w:r>
      </w:ins>
      <w:r w:rsidRPr="005A09BB">
        <w:rPr>
          <w:rFonts w:asciiTheme="minorHAnsi" w:hAnsiTheme="minorHAnsi" w:cstheme="minorHAnsi"/>
        </w:rPr>
        <w:t xml:space="preserve">. </w:t>
      </w:r>
      <w:del w:id="24" w:author="Christian Koch" w:date="2025-10-06T15:13:00Z" w16du:dateUtc="2025-10-06T13:13:00Z">
        <w:r w:rsidRPr="005A09BB" w:rsidDel="00944E33">
          <w:rPr>
            <w:rFonts w:asciiTheme="minorHAnsi" w:hAnsiTheme="minorHAnsi" w:cstheme="minorHAnsi"/>
          </w:rPr>
          <w:delText xml:space="preserve">november </w:delText>
        </w:r>
      </w:del>
      <w:ins w:id="25" w:author="Christian Koch" w:date="2025-10-06T15:13:00Z" w16du:dateUtc="2025-10-06T13:13:00Z">
        <w:r w:rsidR="00944E33">
          <w:rPr>
            <w:rFonts w:asciiTheme="minorHAnsi" w:hAnsiTheme="minorHAnsi" w:cstheme="minorHAnsi"/>
          </w:rPr>
          <w:t>december</w:t>
        </w:r>
        <w:r w:rsidR="00944E33" w:rsidRPr="005A09BB">
          <w:rPr>
            <w:rFonts w:asciiTheme="minorHAnsi" w:hAnsiTheme="minorHAnsi" w:cstheme="minorHAnsi"/>
          </w:rPr>
          <w:t xml:space="preserve"> </w:t>
        </w:r>
      </w:ins>
      <w:del w:id="26" w:author="Christian Koch" w:date="2025-10-06T15:13:00Z" w16du:dateUtc="2025-10-06T13:13:00Z">
        <w:r w:rsidRPr="005A09BB" w:rsidDel="00944E33">
          <w:rPr>
            <w:rFonts w:asciiTheme="minorHAnsi" w:hAnsiTheme="minorHAnsi" w:cstheme="minorHAnsi"/>
          </w:rPr>
          <w:delText xml:space="preserve">2023 </w:delText>
        </w:r>
      </w:del>
      <w:ins w:id="27" w:author="Christian Koch" w:date="2025-10-06T15:13:00Z" w16du:dateUtc="2025-10-06T13:13:00Z">
        <w:r w:rsidR="00944E33" w:rsidRPr="005A09BB">
          <w:rPr>
            <w:rFonts w:asciiTheme="minorHAnsi" w:hAnsiTheme="minorHAnsi" w:cstheme="minorHAnsi"/>
          </w:rPr>
          <w:t>202</w:t>
        </w:r>
        <w:r w:rsidR="00944E33">
          <w:rPr>
            <w:rFonts w:asciiTheme="minorHAnsi" w:hAnsiTheme="minorHAnsi" w:cstheme="minorHAnsi"/>
          </w:rPr>
          <w:t>4</w:t>
        </w:r>
        <w:r w:rsidR="00944E33" w:rsidRPr="005A09BB">
          <w:rPr>
            <w:rFonts w:asciiTheme="minorHAnsi" w:hAnsiTheme="minorHAnsi" w:cstheme="minorHAnsi"/>
          </w:rPr>
          <w:t xml:space="preserve"> </w:t>
        </w:r>
      </w:ins>
      <w:r w:rsidRPr="005A09BB">
        <w:rPr>
          <w:rFonts w:asciiTheme="minorHAnsi" w:hAnsiTheme="minorHAnsi" w:cstheme="minorHAnsi"/>
        </w:rPr>
        <w:t xml:space="preserve">om Trafikstyrelsens og Jernbanenævnets gebyrer og afgifter på jernbaneområdet ophæves. </w:t>
      </w:r>
    </w:p>
    <w:p w14:paraId="50253529" w14:textId="77777777" w:rsidR="005A09BB" w:rsidRPr="005A09BB" w:rsidRDefault="005A09BB" w:rsidP="005A09BB">
      <w:pPr>
        <w:rPr>
          <w:rFonts w:asciiTheme="minorHAnsi" w:hAnsiTheme="minorHAnsi" w:cstheme="minorHAnsi"/>
        </w:rPr>
      </w:pPr>
    </w:p>
    <w:p w14:paraId="7D099D21" w14:textId="77777777" w:rsidR="005A09BB" w:rsidRPr="005A09BB" w:rsidRDefault="005A09BB" w:rsidP="005A09BB">
      <w:pPr>
        <w:jc w:val="center"/>
        <w:rPr>
          <w:rFonts w:asciiTheme="minorHAnsi" w:hAnsiTheme="minorHAnsi" w:cstheme="minorHAnsi"/>
        </w:rPr>
      </w:pPr>
      <w:r w:rsidRPr="005A09BB">
        <w:rPr>
          <w:rFonts w:asciiTheme="minorHAnsi" w:hAnsiTheme="minorHAnsi" w:cstheme="minorHAnsi"/>
        </w:rPr>
        <w:t>Trafikstyrelsen, den [Dato] [måned] [2025]</w:t>
      </w:r>
    </w:p>
    <w:p w14:paraId="02BB1B66" w14:textId="77777777" w:rsidR="005A09BB" w:rsidRPr="005A09BB" w:rsidRDefault="005A09BB" w:rsidP="005A09BB">
      <w:pPr>
        <w:jc w:val="center"/>
        <w:rPr>
          <w:rFonts w:asciiTheme="minorHAnsi" w:hAnsiTheme="minorHAnsi" w:cstheme="minorHAnsi"/>
        </w:rPr>
      </w:pPr>
      <w:r w:rsidRPr="005A09BB">
        <w:rPr>
          <w:rFonts w:asciiTheme="minorHAnsi" w:hAnsiTheme="minorHAnsi" w:cstheme="minorHAnsi"/>
        </w:rPr>
        <w:t xml:space="preserve"> Nanna Møller </w:t>
      </w:r>
    </w:p>
    <w:p w14:paraId="63F1C80B" w14:textId="74DDF98A" w:rsidR="005A09BB" w:rsidRPr="005A09BB" w:rsidRDefault="005A09BB" w:rsidP="005A09BB">
      <w:pPr>
        <w:jc w:val="right"/>
        <w:rPr>
          <w:rFonts w:asciiTheme="minorHAnsi" w:hAnsiTheme="minorHAnsi" w:cstheme="minorHAnsi"/>
        </w:rPr>
      </w:pPr>
      <w:r w:rsidRPr="005A09BB">
        <w:rPr>
          <w:rFonts w:asciiTheme="minorHAnsi" w:hAnsiTheme="minorHAnsi" w:cstheme="minorHAnsi"/>
        </w:rPr>
        <w:t>/ Tina Henriksen</w:t>
      </w:r>
    </w:p>
    <w:p w14:paraId="250CF22C" w14:textId="367916D0" w:rsidR="00BF592E" w:rsidRDefault="00BF592E">
      <w:pPr>
        <w:rPr>
          <w:ins w:id="28" w:author="Christian Koch" w:date="2025-10-08T16:08:00Z" w16du:dateUtc="2025-10-08T14:08:00Z"/>
          <w:rFonts w:asciiTheme="minorHAnsi" w:hAnsiTheme="minorHAnsi" w:cstheme="minorHAnsi"/>
        </w:rPr>
      </w:pPr>
    </w:p>
    <w:p w14:paraId="5E6CF16B" w14:textId="77777777" w:rsidR="00BF592E" w:rsidRDefault="00BF592E">
      <w:pPr>
        <w:spacing w:after="160" w:line="259" w:lineRule="auto"/>
        <w:rPr>
          <w:ins w:id="29" w:author="Christian Koch" w:date="2025-10-08T16:08:00Z" w16du:dateUtc="2025-10-08T14:08:00Z"/>
          <w:rFonts w:asciiTheme="minorHAnsi" w:hAnsiTheme="minorHAnsi" w:cstheme="minorHAnsi"/>
        </w:rPr>
      </w:pPr>
      <w:ins w:id="30" w:author="Christian Koch" w:date="2025-10-08T16:08:00Z" w16du:dateUtc="2025-10-08T14:08:00Z">
        <w:r>
          <w:rPr>
            <w:rFonts w:asciiTheme="minorHAnsi" w:hAnsiTheme="minorHAnsi" w:cstheme="minorHAnsi"/>
          </w:rPr>
          <w:br w:type="page"/>
        </w:r>
      </w:ins>
    </w:p>
    <w:p w14:paraId="029C0504" w14:textId="2E13D0FE" w:rsidR="00313E81" w:rsidRDefault="00BF592E" w:rsidP="00BF592E">
      <w:pPr>
        <w:jc w:val="right"/>
        <w:rPr>
          <w:rFonts w:asciiTheme="minorHAnsi" w:hAnsiTheme="minorHAnsi" w:cstheme="minorHAnsi"/>
          <w:b/>
          <w:bCs/>
        </w:rPr>
      </w:pPr>
      <w:r w:rsidRPr="00BF592E">
        <w:rPr>
          <w:rFonts w:asciiTheme="minorHAnsi" w:hAnsiTheme="minorHAnsi" w:cstheme="minorHAnsi"/>
          <w:b/>
          <w:bCs/>
        </w:rPr>
        <w:lastRenderedPageBreak/>
        <w:t>Bilag 1</w:t>
      </w:r>
    </w:p>
    <w:p w14:paraId="1E15F07A" w14:textId="21159798" w:rsidR="00BF592E" w:rsidRDefault="00BF592E" w:rsidP="00BF592E">
      <w:pPr>
        <w:jc w:val="center"/>
        <w:rPr>
          <w:rFonts w:asciiTheme="minorHAnsi" w:hAnsiTheme="minorHAnsi" w:cstheme="minorHAnsi"/>
          <w:b/>
          <w:bCs/>
        </w:rPr>
      </w:pPr>
      <w:r>
        <w:rPr>
          <w:rFonts w:asciiTheme="minorHAnsi" w:hAnsiTheme="minorHAnsi" w:cstheme="minorHAnsi"/>
          <w:b/>
          <w:bCs/>
        </w:rPr>
        <w:t>Gebyrer</w:t>
      </w:r>
    </w:p>
    <w:tbl>
      <w:tblPr>
        <w:tblStyle w:val="Tabel-Gitter"/>
        <w:tblW w:w="0" w:type="auto"/>
        <w:tblLook w:val="04A0" w:firstRow="1" w:lastRow="0" w:firstColumn="1" w:lastColumn="0" w:noHBand="0" w:noVBand="1"/>
      </w:tblPr>
      <w:tblGrid>
        <w:gridCol w:w="4814"/>
        <w:gridCol w:w="4814"/>
      </w:tblGrid>
      <w:tr w:rsidR="00BF592E" w14:paraId="5373D6C2" w14:textId="77777777" w:rsidTr="00BF592E">
        <w:tc>
          <w:tcPr>
            <w:tcW w:w="4814" w:type="dxa"/>
          </w:tcPr>
          <w:p w14:paraId="3DF63B2E" w14:textId="312A4ACD" w:rsidR="00BF592E" w:rsidRPr="00BF592E" w:rsidRDefault="00BF592E" w:rsidP="00BF592E">
            <w:pPr>
              <w:rPr>
                <w:rFonts w:asciiTheme="minorHAnsi" w:hAnsiTheme="minorHAnsi" w:cstheme="minorHAnsi"/>
                <w:b/>
                <w:bCs/>
              </w:rPr>
            </w:pPr>
            <w:r>
              <w:rPr>
                <w:rFonts w:asciiTheme="minorHAnsi" w:hAnsiTheme="minorHAnsi" w:cstheme="minorHAnsi"/>
                <w:b/>
                <w:bCs/>
              </w:rPr>
              <w:t>Ydelse</w:t>
            </w:r>
          </w:p>
        </w:tc>
        <w:tc>
          <w:tcPr>
            <w:tcW w:w="4814" w:type="dxa"/>
          </w:tcPr>
          <w:p w14:paraId="2A492742" w14:textId="149E7C0B" w:rsidR="00BF592E" w:rsidRPr="00BF592E" w:rsidRDefault="00BF592E" w:rsidP="00BF592E">
            <w:pPr>
              <w:rPr>
                <w:rFonts w:asciiTheme="minorHAnsi" w:hAnsiTheme="minorHAnsi" w:cstheme="minorHAnsi"/>
                <w:b/>
                <w:bCs/>
              </w:rPr>
            </w:pPr>
            <w:r>
              <w:rPr>
                <w:rFonts w:asciiTheme="minorHAnsi" w:hAnsiTheme="minorHAnsi" w:cstheme="minorHAnsi"/>
                <w:b/>
                <w:bCs/>
              </w:rPr>
              <w:t>Gebyrer</w:t>
            </w:r>
          </w:p>
        </w:tc>
      </w:tr>
      <w:tr w:rsidR="00BF592E" w14:paraId="1ABF8ED1" w14:textId="77777777" w:rsidTr="00BF592E">
        <w:tc>
          <w:tcPr>
            <w:tcW w:w="4814" w:type="dxa"/>
          </w:tcPr>
          <w:p w14:paraId="1E02AAC4" w14:textId="3E9C9FCD" w:rsidR="00BF592E" w:rsidRPr="00BF592E" w:rsidRDefault="00037CD5" w:rsidP="00BF592E">
            <w:pPr>
              <w:pStyle w:val="Listeafsnit"/>
              <w:numPr>
                <w:ilvl w:val="0"/>
                <w:numId w:val="7"/>
              </w:numPr>
              <w:rPr>
                <w:rFonts w:asciiTheme="minorHAnsi" w:hAnsiTheme="minorHAnsi" w:cstheme="minorHAnsi"/>
              </w:rPr>
            </w:pPr>
            <w:r>
              <w:rPr>
                <w:rFonts w:asciiTheme="minorHAnsi" w:hAnsiTheme="minorHAnsi" w:cstheme="minorHAnsi"/>
              </w:rPr>
              <w:t>Gebyr efter regning</w:t>
            </w:r>
          </w:p>
        </w:tc>
        <w:tc>
          <w:tcPr>
            <w:tcW w:w="4814" w:type="dxa"/>
          </w:tcPr>
          <w:p w14:paraId="675DF652" w14:textId="41A3E538" w:rsidR="00BF592E" w:rsidRDefault="00BF592E" w:rsidP="00BF592E">
            <w:pPr>
              <w:rPr>
                <w:rFonts w:asciiTheme="minorHAnsi" w:hAnsiTheme="minorHAnsi" w:cstheme="minorHAnsi"/>
              </w:rPr>
            </w:pPr>
            <w:r>
              <w:rPr>
                <w:rFonts w:asciiTheme="minorHAnsi" w:hAnsiTheme="minorHAnsi" w:cstheme="minorHAnsi"/>
              </w:rPr>
              <w:t>1.540 kr. pr. time</w:t>
            </w:r>
          </w:p>
        </w:tc>
      </w:tr>
      <w:tr w:rsidR="00BF592E" w14:paraId="215AAF6F" w14:textId="77777777" w:rsidTr="00BF592E">
        <w:tc>
          <w:tcPr>
            <w:tcW w:w="4814" w:type="dxa"/>
          </w:tcPr>
          <w:p w14:paraId="41D6B866" w14:textId="30240574" w:rsidR="00BF592E" w:rsidRPr="00BF592E" w:rsidRDefault="00BF592E" w:rsidP="00BF592E">
            <w:pPr>
              <w:pStyle w:val="Listeafsnit"/>
              <w:numPr>
                <w:ilvl w:val="0"/>
                <w:numId w:val="7"/>
              </w:numPr>
              <w:rPr>
                <w:rFonts w:asciiTheme="minorHAnsi" w:hAnsiTheme="minorHAnsi" w:cstheme="minorHAnsi"/>
              </w:rPr>
            </w:pPr>
            <w:r>
              <w:rPr>
                <w:rFonts w:asciiTheme="minorHAnsi" w:hAnsiTheme="minorHAnsi" w:cstheme="minorHAnsi"/>
              </w:rPr>
              <w:t>Registreringer, opretholdelse og ændringer af registreringer i det nationale køretøjsregister (NVR) eller i det europæiske køretøjsregister (EVR)</w:t>
            </w:r>
          </w:p>
        </w:tc>
        <w:tc>
          <w:tcPr>
            <w:tcW w:w="4814" w:type="dxa"/>
          </w:tcPr>
          <w:p w14:paraId="656CFE0A" w14:textId="4A075A5F" w:rsidR="00BF592E" w:rsidRDefault="00BF592E" w:rsidP="00BF592E">
            <w:pPr>
              <w:rPr>
                <w:rFonts w:asciiTheme="minorHAnsi" w:hAnsiTheme="minorHAnsi" w:cstheme="minorHAnsi"/>
              </w:rPr>
            </w:pPr>
            <w:r>
              <w:rPr>
                <w:rFonts w:asciiTheme="minorHAnsi" w:hAnsiTheme="minorHAnsi" w:cstheme="minorHAnsi"/>
              </w:rPr>
              <w:t xml:space="preserve">60 kr. årligt pr. EVN (European </w:t>
            </w:r>
            <w:proofErr w:type="spellStart"/>
            <w:r>
              <w:rPr>
                <w:rFonts w:asciiTheme="minorHAnsi" w:hAnsiTheme="minorHAnsi" w:cstheme="minorHAnsi"/>
              </w:rPr>
              <w:t>Vehicle</w:t>
            </w:r>
            <w:proofErr w:type="spellEnd"/>
            <w:r>
              <w:rPr>
                <w:rFonts w:asciiTheme="minorHAnsi" w:hAnsiTheme="minorHAnsi" w:cstheme="minorHAnsi"/>
              </w:rPr>
              <w:t xml:space="preserve"> </w:t>
            </w:r>
            <w:proofErr w:type="spellStart"/>
            <w:r>
              <w:rPr>
                <w:rFonts w:asciiTheme="minorHAnsi" w:hAnsiTheme="minorHAnsi" w:cstheme="minorHAnsi"/>
              </w:rPr>
              <w:t>Number</w:t>
            </w:r>
            <w:proofErr w:type="spellEnd"/>
            <w:r>
              <w:rPr>
                <w:rFonts w:asciiTheme="minorHAnsi" w:hAnsiTheme="minorHAnsi" w:cstheme="minorHAnsi"/>
              </w:rPr>
              <w:t>)</w:t>
            </w:r>
          </w:p>
        </w:tc>
      </w:tr>
      <w:tr w:rsidR="00BF592E" w14:paraId="24C29C28" w14:textId="77777777" w:rsidTr="00BF592E">
        <w:tc>
          <w:tcPr>
            <w:tcW w:w="4814" w:type="dxa"/>
          </w:tcPr>
          <w:p w14:paraId="2F08FB15" w14:textId="71582CC3" w:rsidR="00BF592E" w:rsidRPr="00BF592E" w:rsidRDefault="00BF592E" w:rsidP="00BF592E">
            <w:pPr>
              <w:pStyle w:val="Listeafsnit"/>
              <w:numPr>
                <w:ilvl w:val="0"/>
                <w:numId w:val="7"/>
              </w:numPr>
              <w:rPr>
                <w:rFonts w:asciiTheme="minorHAnsi" w:hAnsiTheme="minorHAnsi" w:cstheme="minorHAnsi"/>
              </w:rPr>
            </w:pPr>
            <w:r>
              <w:rPr>
                <w:rFonts w:asciiTheme="minorHAnsi" w:hAnsiTheme="minorHAnsi" w:cstheme="minorHAnsi"/>
              </w:rPr>
              <w:t>Helbredsgodkendelse og kvittering for modtagelse af statuserklæring (godkendelse/afslag)</w:t>
            </w:r>
          </w:p>
        </w:tc>
        <w:tc>
          <w:tcPr>
            <w:tcW w:w="4814" w:type="dxa"/>
          </w:tcPr>
          <w:p w14:paraId="06953298" w14:textId="48C8AEC4" w:rsidR="00BF592E" w:rsidRDefault="00BF592E" w:rsidP="00BF592E">
            <w:pPr>
              <w:rPr>
                <w:rFonts w:asciiTheme="minorHAnsi" w:hAnsiTheme="minorHAnsi" w:cstheme="minorHAnsi"/>
              </w:rPr>
            </w:pPr>
            <w:r>
              <w:rPr>
                <w:rFonts w:asciiTheme="minorHAnsi" w:hAnsiTheme="minorHAnsi" w:cstheme="minorHAnsi"/>
              </w:rPr>
              <w:t>1.</w:t>
            </w:r>
            <w:del w:id="31" w:author="Christian Koch" w:date="2025-10-09T09:26:00Z" w16du:dateUtc="2025-10-09T07:26:00Z">
              <w:r w:rsidDel="00A83CDB">
                <w:rPr>
                  <w:rFonts w:asciiTheme="minorHAnsi" w:hAnsiTheme="minorHAnsi" w:cstheme="minorHAnsi"/>
                </w:rPr>
                <w:delText xml:space="preserve">400 </w:delText>
              </w:r>
            </w:del>
            <w:ins w:id="32" w:author="Christian Koch" w:date="2025-10-09T09:26:00Z" w16du:dateUtc="2025-10-09T07:26:00Z">
              <w:r w:rsidR="00A83CDB">
                <w:rPr>
                  <w:rFonts w:asciiTheme="minorHAnsi" w:hAnsiTheme="minorHAnsi" w:cstheme="minorHAnsi"/>
                </w:rPr>
                <w:t xml:space="preserve">450 </w:t>
              </w:r>
            </w:ins>
            <w:r>
              <w:rPr>
                <w:rFonts w:asciiTheme="minorHAnsi" w:hAnsiTheme="minorHAnsi" w:cstheme="minorHAnsi"/>
              </w:rPr>
              <w:t>kr. pr. ansøgning</w:t>
            </w:r>
          </w:p>
        </w:tc>
      </w:tr>
      <w:tr w:rsidR="00BF592E" w14:paraId="3D5FCBF6" w14:textId="77777777" w:rsidTr="00BF592E">
        <w:tc>
          <w:tcPr>
            <w:tcW w:w="4814" w:type="dxa"/>
          </w:tcPr>
          <w:p w14:paraId="58ED6114" w14:textId="435864FB" w:rsidR="00BF592E" w:rsidRPr="00BF592E" w:rsidRDefault="00BF592E" w:rsidP="00BF592E">
            <w:pPr>
              <w:pStyle w:val="Listeafsnit"/>
              <w:numPr>
                <w:ilvl w:val="0"/>
                <w:numId w:val="7"/>
              </w:numPr>
              <w:rPr>
                <w:rFonts w:asciiTheme="minorHAnsi" w:hAnsiTheme="minorHAnsi" w:cstheme="minorHAnsi"/>
              </w:rPr>
            </w:pPr>
            <w:r>
              <w:rPr>
                <w:rFonts w:asciiTheme="minorHAnsi" w:hAnsiTheme="minorHAnsi" w:cstheme="minorHAnsi"/>
              </w:rPr>
              <w:t>Lokomotivførerlicens (godkendelse/afslag) og udstedelse af erstatningsdokument for lokomotivførerlicens</w:t>
            </w:r>
          </w:p>
        </w:tc>
        <w:tc>
          <w:tcPr>
            <w:tcW w:w="4814" w:type="dxa"/>
          </w:tcPr>
          <w:p w14:paraId="25B21F19" w14:textId="76E96A8B" w:rsidR="00BF592E" w:rsidRDefault="00BF592E" w:rsidP="00BF592E">
            <w:pPr>
              <w:rPr>
                <w:rFonts w:asciiTheme="minorHAnsi" w:hAnsiTheme="minorHAnsi" w:cstheme="minorHAnsi"/>
              </w:rPr>
            </w:pPr>
            <w:r>
              <w:rPr>
                <w:rFonts w:asciiTheme="minorHAnsi" w:hAnsiTheme="minorHAnsi" w:cstheme="minorHAnsi"/>
              </w:rPr>
              <w:t>1.000 kr. pr. ansøgning</w:t>
            </w:r>
          </w:p>
        </w:tc>
      </w:tr>
    </w:tbl>
    <w:p w14:paraId="52A030C7" w14:textId="77777777" w:rsidR="00BF592E" w:rsidRDefault="00BF592E" w:rsidP="00BF592E">
      <w:pPr>
        <w:jc w:val="center"/>
        <w:rPr>
          <w:rFonts w:asciiTheme="minorHAnsi" w:hAnsiTheme="minorHAnsi" w:cstheme="minorHAnsi"/>
        </w:rPr>
      </w:pPr>
    </w:p>
    <w:p w14:paraId="11AF4D52" w14:textId="0A2A8168" w:rsidR="00BF592E" w:rsidRPr="00BF592E" w:rsidRDefault="00BF592E" w:rsidP="00BF592E">
      <w:pPr>
        <w:jc w:val="right"/>
        <w:rPr>
          <w:rFonts w:asciiTheme="minorHAnsi" w:hAnsiTheme="minorHAnsi" w:cstheme="minorHAnsi"/>
          <w:b/>
          <w:bCs/>
        </w:rPr>
      </w:pPr>
      <w:r w:rsidRPr="00BF592E">
        <w:rPr>
          <w:rFonts w:asciiTheme="minorHAnsi" w:hAnsiTheme="minorHAnsi" w:cstheme="minorHAnsi"/>
          <w:b/>
          <w:bCs/>
        </w:rPr>
        <w:t>Bilag 2</w:t>
      </w:r>
    </w:p>
    <w:p w14:paraId="4064BA50" w14:textId="22076B62" w:rsidR="00BF592E" w:rsidRDefault="00BF592E" w:rsidP="00BF592E">
      <w:pPr>
        <w:jc w:val="center"/>
        <w:rPr>
          <w:rFonts w:asciiTheme="minorHAnsi" w:hAnsiTheme="minorHAnsi" w:cstheme="minorHAnsi"/>
          <w:b/>
          <w:bCs/>
        </w:rPr>
      </w:pPr>
      <w:r w:rsidRPr="00BF592E">
        <w:rPr>
          <w:rFonts w:asciiTheme="minorHAnsi" w:hAnsiTheme="minorHAnsi" w:cstheme="minorHAnsi"/>
          <w:b/>
          <w:bCs/>
        </w:rPr>
        <w:t>Afgifter</w:t>
      </w:r>
    </w:p>
    <w:tbl>
      <w:tblPr>
        <w:tblStyle w:val="Tabel-Gitter"/>
        <w:tblW w:w="0" w:type="auto"/>
        <w:tblLook w:val="04A0" w:firstRow="1" w:lastRow="0" w:firstColumn="1" w:lastColumn="0" w:noHBand="0" w:noVBand="1"/>
      </w:tblPr>
      <w:tblGrid>
        <w:gridCol w:w="4814"/>
        <w:gridCol w:w="4814"/>
      </w:tblGrid>
      <w:tr w:rsidR="00BF592E" w14:paraId="5F47CCD0" w14:textId="77777777" w:rsidTr="00BF592E">
        <w:tc>
          <w:tcPr>
            <w:tcW w:w="4814" w:type="dxa"/>
          </w:tcPr>
          <w:p w14:paraId="3A82A4BF" w14:textId="4FFD5343" w:rsidR="00BF592E" w:rsidRPr="00BF592E" w:rsidRDefault="00BF592E" w:rsidP="00BF592E">
            <w:pPr>
              <w:rPr>
                <w:rFonts w:asciiTheme="minorHAnsi" w:hAnsiTheme="minorHAnsi" w:cstheme="minorHAnsi"/>
                <w:b/>
                <w:bCs/>
              </w:rPr>
            </w:pPr>
            <w:r w:rsidRPr="00BF592E">
              <w:rPr>
                <w:rFonts w:asciiTheme="minorHAnsi" w:hAnsiTheme="minorHAnsi" w:cstheme="minorHAnsi"/>
                <w:b/>
                <w:bCs/>
              </w:rPr>
              <w:t>Ydelse</w:t>
            </w:r>
          </w:p>
        </w:tc>
        <w:tc>
          <w:tcPr>
            <w:tcW w:w="4814" w:type="dxa"/>
          </w:tcPr>
          <w:p w14:paraId="40F70356" w14:textId="79994764" w:rsidR="00BF592E" w:rsidRPr="00BF592E" w:rsidRDefault="00BF592E" w:rsidP="00BF592E">
            <w:pPr>
              <w:rPr>
                <w:rFonts w:asciiTheme="minorHAnsi" w:hAnsiTheme="minorHAnsi" w:cstheme="minorHAnsi"/>
                <w:b/>
                <w:bCs/>
              </w:rPr>
            </w:pPr>
            <w:r w:rsidRPr="00BF592E">
              <w:rPr>
                <w:rFonts w:asciiTheme="minorHAnsi" w:hAnsiTheme="minorHAnsi" w:cstheme="minorHAnsi"/>
                <w:b/>
                <w:bCs/>
              </w:rPr>
              <w:t>Afgift</w:t>
            </w:r>
          </w:p>
        </w:tc>
      </w:tr>
      <w:tr w:rsidR="00BF592E" w14:paraId="59A96457" w14:textId="77777777" w:rsidTr="00BF592E">
        <w:tc>
          <w:tcPr>
            <w:tcW w:w="4814" w:type="dxa"/>
          </w:tcPr>
          <w:p w14:paraId="608927D8" w14:textId="2914EFF4" w:rsidR="00BF592E" w:rsidRPr="00BF592E" w:rsidRDefault="00BF592E" w:rsidP="00BF592E">
            <w:pPr>
              <w:pStyle w:val="Listeafsnit"/>
              <w:numPr>
                <w:ilvl w:val="0"/>
                <w:numId w:val="9"/>
              </w:numPr>
              <w:rPr>
                <w:rFonts w:asciiTheme="minorHAnsi" w:hAnsiTheme="minorHAnsi" w:cstheme="minorHAnsi"/>
              </w:rPr>
            </w:pPr>
            <w:r w:rsidRPr="00BF592E">
              <w:rPr>
                <w:rFonts w:asciiTheme="minorHAnsi" w:hAnsiTheme="minorHAnsi" w:cstheme="minorHAnsi"/>
              </w:rPr>
              <w:t>Grundbeløb</w:t>
            </w:r>
          </w:p>
        </w:tc>
        <w:tc>
          <w:tcPr>
            <w:tcW w:w="4814" w:type="dxa"/>
          </w:tcPr>
          <w:p w14:paraId="08CA72F9" w14:textId="237215CA" w:rsidR="00BF592E" w:rsidRPr="00BF592E" w:rsidRDefault="00BF592E" w:rsidP="00BF592E">
            <w:pPr>
              <w:rPr>
                <w:rFonts w:asciiTheme="minorHAnsi" w:hAnsiTheme="minorHAnsi" w:cstheme="minorHAnsi"/>
              </w:rPr>
            </w:pPr>
            <w:del w:id="33" w:author="Christian Koch" w:date="2025-10-09T09:26:00Z" w16du:dateUtc="2025-10-09T07:26:00Z">
              <w:r w:rsidRPr="00BF592E" w:rsidDel="00A83CDB">
                <w:rPr>
                  <w:rFonts w:asciiTheme="minorHAnsi" w:hAnsiTheme="minorHAnsi" w:cstheme="minorHAnsi"/>
                </w:rPr>
                <w:delText>74</w:delText>
              </w:r>
            </w:del>
            <w:ins w:id="34" w:author="Christian Koch" w:date="2025-10-09T09:26:00Z" w16du:dateUtc="2025-10-09T07:26:00Z">
              <w:r w:rsidR="00A83CDB" w:rsidRPr="00BF592E">
                <w:rPr>
                  <w:rFonts w:asciiTheme="minorHAnsi" w:hAnsiTheme="minorHAnsi" w:cstheme="minorHAnsi"/>
                </w:rPr>
                <w:t>7</w:t>
              </w:r>
              <w:r w:rsidR="00A83CDB">
                <w:rPr>
                  <w:rFonts w:asciiTheme="minorHAnsi" w:hAnsiTheme="minorHAnsi" w:cstheme="minorHAnsi"/>
                </w:rPr>
                <w:t>5</w:t>
              </w:r>
            </w:ins>
            <w:r w:rsidRPr="00BF592E">
              <w:rPr>
                <w:rFonts w:asciiTheme="minorHAnsi" w:hAnsiTheme="minorHAnsi" w:cstheme="minorHAnsi"/>
              </w:rPr>
              <w:t>.</w:t>
            </w:r>
            <w:del w:id="35" w:author="Christian Koch" w:date="2025-10-09T09:26:00Z" w16du:dateUtc="2025-10-09T07:26:00Z">
              <w:r w:rsidRPr="00BF592E" w:rsidDel="00A83CDB">
                <w:rPr>
                  <w:rFonts w:asciiTheme="minorHAnsi" w:hAnsiTheme="minorHAnsi" w:cstheme="minorHAnsi"/>
                </w:rPr>
                <w:delText xml:space="preserve">008 </w:delText>
              </w:r>
            </w:del>
            <w:ins w:id="36" w:author="Christian Koch" w:date="2025-10-09T09:26:00Z" w16du:dateUtc="2025-10-09T07:26:00Z">
              <w:r w:rsidR="00A83CDB">
                <w:rPr>
                  <w:rFonts w:asciiTheme="minorHAnsi" w:hAnsiTheme="minorHAnsi" w:cstheme="minorHAnsi"/>
                </w:rPr>
                <w:t>192</w:t>
              </w:r>
              <w:r w:rsidR="00A83CDB" w:rsidRPr="00BF592E">
                <w:rPr>
                  <w:rFonts w:asciiTheme="minorHAnsi" w:hAnsiTheme="minorHAnsi" w:cstheme="minorHAnsi"/>
                </w:rPr>
                <w:t xml:space="preserve"> </w:t>
              </w:r>
            </w:ins>
            <w:r w:rsidRPr="00BF592E">
              <w:rPr>
                <w:rFonts w:asciiTheme="minorHAnsi" w:hAnsiTheme="minorHAnsi" w:cstheme="minorHAnsi"/>
              </w:rPr>
              <w:t>kr. pr. år. pr. sikkerhedscertifikat eller sikkerhedsgodkendelse</w:t>
            </w:r>
          </w:p>
        </w:tc>
      </w:tr>
      <w:tr w:rsidR="00BF592E" w14:paraId="1E33FF51" w14:textId="77777777" w:rsidTr="00BF592E">
        <w:tc>
          <w:tcPr>
            <w:tcW w:w="4814" w:type="dxa"/>
          </w:tcPr>
          <w:p w14:paraId="527B4C0D" w14:textId="01374983" w:rsidR="00BF592E" w:rsidRPr="00BF592E" w:rsidRDefault="00BF592E" w:rsidP="00BF592E">
            <w:pPr>
              <w:pStyle w:val="Listeafsnit"/>
              <w:numPr>
                <w:ilvl w:val="0"/>
                <w:numId w:val="9"/>
              </w:numPr>
              <w:rPr>
                <w:rFonts w:asciiTheme="minorHAnsi" w:hAnsiTheme="minorHAnsi" w:cstheme="minorHAnsi"/>
              </w:rPr>
            </w:pPr>
            <w:r w:rsidRPr="00BF592E">
              <w:rPr>
                <w:rFonts w:asciiTheme="minorHAnsi" w:hAnsiTheme="minorHAnsi" w:cstheme="minorHAnsi"/>
              </w:rPr>
              <w:t>Aktivitetsafgift</w:t>
            </w:r>
          </w:p>
        </w:tc>
        <w:tc>
          <w:tcPr>
            <w:tcW w:w="4814" w:type="dxa"/>
          </w:tcPr>
          <w:p w14:paraId="5F215E85" w14:textId="7E1AF01F" w:rsidR="00BF592E" w:rsidRPr="00BF592E" w:rsidRDefault="00BF592E" w:rsidP="00BF592E">
            <w:pPr>
              <w:rPr>
                <w:rFonts w:asciiTheme="minorHAnsi" w:hAnsiTheme="minorHAnsi" w:cstheme="minorHAnsi"/>
              </w:rPr>
            </w:pPr>
            <w:r w:rsidRPr="00BF592E">
              <w:rPr>
                <w:rFonts w:asciiTheme="minorHAnsi" w:hAnsiTheme="minorHAnsi" w:cstheme="minorHAnsi"/>
              </w:rPr>
              <w:t>0,</w:t>
            </w:r>
            <w:del w:id="37" w:author="Christian Koch" w:date="2025-10-09T09:26:00Z" w16du:dateUtc="2025-10-09T07:26:00Z">
              <w:r w:rsidRPr="00BF592E" w:rsidDel="00A83CDB">
                <w:rPr>
                  <w:rFonts w:asciiTheme="minorHAnsi" w:hAnsiTheme="minorHAnsi" w:cstheme="minorHAnsi"/>
                </w:rPr>
                <w:delText xml:space="preserve">0569 </w:delText>
              </w:r>
            </w:del>
            <w:ins w:id="38" w:author="Christian Koch" w:date="2025-10-09T09:26:00Z" w16du:dateUtc="2025-10-09T07:26:00Z">
              <w:r w:rsidR="00A83CDB" w:rsidRPr="00BF592E">
                <w:rPr>
                  <w:rFonts w:asciiTheme="minorHAnsi" w:hAnsiTheme="minorHAnsi" w:cstheme="minorHAnsi"/>
                </w:rPr>
                <w:t>05</w:t>
              </w:r>
              <w:r w:rsidR="00A83CDB">
                <w:rPr>
                  <w:rFonts w:asciiTheme="minorHAnsi" w:hAnsiTheme="minorHAnsi" w:cstheme="minorHAnsi"/>
                </w:rPr>
                <w:t>78</w:t>
              </w:r>
              <w:r w:rsidR="00A83CDB" w:rsidRPr="00BF592E">
                <w:rPr>
                  <w:rFonts w:asciiTheme="minorHAnsi" w:hAnsiTheme="minorHAnsi" w:cstheme="minorHAnsi"/>
                </w:rPr>
                <w:t xml:space="preserve"> </w:t>
              </w:r>
            </w:ins>
            <w:r w:rsidRPr="00BF592E">
              <w:rPr>
                <w:rFonts w:asciiTheme="minorHAnsi" w:hAnsiTheme="minorHAnsi" w:cstheme="minorHAnsi"/>
              </w:rPr>
              <w:t>kr. pr. kørt togkilometer</w:t>
            </w:r>
          </w:p>
        </w:tc>
      </w:tr>
      <w:tr w:rsidR="00BF592E" w14:paraId="1D7BE0D1" w14:textId="77777777" w:rsidTr="00BF592E">
        <w:tc>
          <w:tcPr>
            <w:tcW w:w="4814" w:type="dxa"/>
          </w:tcPr>
          <w:p w14:paraId="4BD68896" w14:textId="360B2230" w:rsidR="00BF592E" w:rsidRPr="00BF592E" w:rsidRDefault="00BF592E" w:rsidP="00BF592E">
            <w:pPr>
              <w:pStyle w:val="Listeafsnit"/>
              <w:numPr>
                <w:ilvl w:val="0"/>
                <w:numId w:val="9"/>
              </w:numPr>
              <w:rPr>
                <w:rFonts w:asciiTheme="minorHAnsi" w:hAnsiTheme="minorHAnsi" w:cstheme="minorHAnsi"/>
              </w:rPr>
            </w:pPr>
            <w:r w:rsidRPr="00BF592E">
              <w:rPr>
                <w:rFonts w:asciiTheme="minorHAnsi" w:hAnsiTheme="minorHAnsi" w:cstheme="minorHAnsi"/>
              </w:rPr>
              <w:t>Afgift for Jernbanenævnets tilsyn</w:t>
            </w:r>
          </w:p>
        </w:tc>
        <w:tc>
          <w:tcPr>
            <w:tcW w:w="4814" w:type="dxa"/>
          </w:tcPr>
          <w:p w14:paraId="0042CB3F" w14:textId="04AC4ABD" w:rsidR="00BF592E" w:rsidRPr="00BF592E" w:rsidRDefault="00BF592E" w:rsidP="00BF592E">
            <w:pPr>
              <w:rPr>
                <w:rFonts w:asciiTheme="minorHAnsi" w:hAnsiTheme="minorHAnsi" w:cstheme="minorHAnsi"/>
              </w:rPr>
            </w:pPr>
            <w:r w:rsidRPr="00BF592E">
              <w:rPr>
                <w:rFonts w:asciiTheme="minorHAnsi" w:hAnsiTheme="minorHAnsi" w:cstheme="minorHAnsi"/>
              </w:rPr>
              <w:t>0,</w:t>
            </w:r>
            <w:del w:id="39" w:author="Christian Koch" w:date="2025-10-09T09:26:00Z" w16du:dateUtc="2025-10-09T07:26:00Z">
              <w:r w:rsidRPr="00BF592E" w:rsidDel="00A83CDB">
                <w:rPr>
                  <w:rFonts w:asciiTheme="minorHAnsi" w:hAnsiTheme="minorHAnsi" w:cstheme="minorHAnsi"/>
                </w:rPr>
                <w:delText xml:space="preserve">0717 </w:delText>
              </w:r>
            </w:del>
            <w:ins w:id="40" w:author="Christian Koch" w:date="2025-10-09T09:26:00Z" w16du:dateUtc="2025-10-09T07:26:00Z">
              <w:r w:rsidR="00A83CDB" w:rsidRPr="00BF592E">
                <w:rPr>
                  <w:rFonts w:asciiTheme="minorHAnsi" w:hAnsiTheme="minorHAnsi" w:cstheme="minorHAnsi"/>
                </w:rPr>
                <w:t>07</w:t>
              </w:r>
              <w:r w:rsidR="00A83CDB">
                <w:rPr>
                  <w:rFonts w:asciiTheme="minorHAnsi" w:hAnsiTheme="minorHAnsi" w:cstheme="minorHAnsi"/>
                </w:rPr>
                <w:t>29</w:t>
              </w:r>
              <w:r w:rsidR="00A83CDB" w:rsidRPr="00BF592E">
                <w:rPr>
                  <w:rFonts w:asciiTheme="minorHAnsi" w:hAnsiTheme="minorHAnsi" w:cstheme="minorHAnsi"/>
                </w:rPr>
                <w:t xml:space="preserve"> </w:t>
              </w:r>
            </w:ins>
            <w:r w:rsidRPr="00BF592E">
              <w:rPr>
                <w:rFonts w:asciiTheme="minorHAnsi" w:hAnsiTheme="minorHAnsi" w:cstheme="minorHAnsi"/>
              </w:rPr>
              <w:t>kr. pr. kørt togkilometer</w:t>
            </w:r>
          </w:p>
        </w:tc>
      </w:tr>
    </w:tbl>
    <w:p w14:paraId="43341F1F" w14:textId="77777777" w:rsidR="00BF592E" w:rsidRPr="00BF592E" w:rsidRDefault="00BF592E" w:rsidP="00BF592E">
      <w:pPr>
        <w:jc w:val="center"/>
        <w:rPr>
          <w:rFonts w:asciiTheme="minorHAnsi" w:hAnsiTheme="minorHAnsi" w:cstheme="minorHAnsi"/>
          <w:b/>
          <w:bCs/>
        </w:rPr>
      </w:pPr>
    </w:p>
    <w:sectPr w:rsidR="00BF592E" w:rsidRPr="00BF592E">
      <w:headerReference w:type="even" r:id="rId15"/>
      <w:headerReference w:type="default" r:id="rId16"/>
      <w:footerReference w:type="even" r:id="rId17"/>
      <w:footerReference w:type="default" r:id="rId18"/>
      <w:headerReference w:type="first" r:id="rId19"/>
      <w:footerReference w:type="first" r:id="rId20"/>
      <w:pgSz w:w="11906" w:h="16838"/>
      <w:pgMar w:top="1701" w:right="1134" w:bottom="1701"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Christian Koch" w:date="2025-11-04T14:10:00Z" w:initials="CK">
    <w:p w14:paraId="6E7A5895" w14:textId="77777777" w:rsidR="00796F8D" w:rsidRDefault="00796F8D" w:rsidP="00796F8D">
      <w:pPr>
        <w:pStyle w:val="Kommentartekst"/>
      </w:pPr>
      <w:r>
        <w:rPr>
          <w:rStyle w:val="Kommentarhenvisning"/>
        </w:rPr>
        <w:annotationRef/>
      </w:r>
      <w:r>
        <w:t>Henvisning ændres til den nye/ændret jernbanelov, som påtænkes at skulle træde i kraft d. 1. januar 2026.</w:t>
      </w:r>
    </w:p>
  </w:comment>
  <w:comment w:id="12" w:author="Christian Koch" w:date="2025-11-04T14:12:00Z" w:initials="CK">
    <w:p w14:paraId="448BCF3E" w14:textId="77777777" w:rsidR="00796F8D" w:rsidRDefault="00796F8D" w:rsidP="00796F8D">
      <w:pPr>
        <w:pStyle w:val="Kommentartekst"/>
      </w:pPr>
      <w:r>
        <w:rPr>
          <w:rStyle w:val="Kommentarhenvisning"/>
        </w:rPr>
        <w:annotationRef/>
      </w:r>
      <w:r>
        <w:t>Definition ændres til ”bybaneoperatører” i henhold til den nye jernbanelovens definition.</w:t>
      </w:r>
    </w:p>
  </w:comment>
  <w:comment w:id="13" w:author="Christian Koch" w:date="2025-11-04T14:12:00Z" w:initials="CK">
    <w:p w14:paraId="788BD4EF" w14:textId="77777777" w:rsidR="00796F8D" w:rsidRDefault="00796F8D" w:rsidP="00796F8D">
      <w:pPr>
        <w:pStyle w:val="Kommentartekst"/>
      </w:pPr>
      <w:r>
        <w:rPr>
          <w:rStyle w:val="Kommentarhenvisning"/>
        </w:rPr>
        <w:annotationRef/>
      </w:r>
      <w:r>
        <w:t>Definition ændres til ”forvaltere af bybanenet” i henhold til den nye jernbanelovens definition.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E7A5895" w15:done="0"/>
  <w15:commentEx w15:paraId="448BCF3E" w15:done="0"/>
  <w15:commentEx w15:paraId="788BD4E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2EEF94" w16cex:dateUtc="2025-11-04T13:10:00Z"/>
  <w16cex:commentExtensible w16cex:durableId="784A1E04" w16cex:dateUtc="2025-11-04T13:12:00Z"/>
  <w16cex:commentExtensible w16cex:durableId="55E3A8F3" w16cex:dateUtc="2025-11-04T1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E7A5895" w16cid:durableId="522EEF94"/>
  <w16cid:commentId w16cid:paraId="448BCF3E" w16cid:durableId="784A1E04"/>
  <w16cid:commentId w16cid:paraId="788BD4EF" w16cid:durableId="55E3A8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B03D3" w14:textId="77777777" w:rsidR="008E08F8" w:rsidRDefault="008E08F8" w:rsidP="00B90DA0">
      <w:r>
        <w:separator/>
      </w:r>
    </w:p>
  </w:endnote>
  <w:endnote w:type="continuationSeparator" w:id="0">
    <w:p w14:paraId="4187F10D" w14:textId="77777777" w:rsidR="008E08F8" w:rsidRDefault="008E08F8" w:rsidP="00B9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19DF1" w14:textId="77777777" w:rsidR="009A12A8" w:rsidRDefault="009A12A8">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9F261" w14:textId="77777777" w:rsidR="009A12A8" w:rsidRDefault="009A12A8">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805EF" w14:textId="77777777" w:rsidR="009A12A8" w:rsidRDefault="009A12A8">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DB09" w14:textId="77777777" w:rsidR="008E08F8" w:rsidRDefault="008E08F8" w:rsidP="00B90DA0">
      <w:r>
        <w:separator/>
      </w:r>
    </w:p>
  </w:footnote>
  <w:footnote w:type="continuationSeparator" w:id="0">
    <w:p w14:paraId="46F79392" w14:textId="77777777" w:rsidR="008E08F8" w:rsidRDefault="008E08F8" w:rsidP="00B90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FF84E" w14:textId="02708692" w:rsidR="009A12A8" w:rsidRDefault="00796F8D">
    <w:pPr>
      <w:pStyle w:val="Sidehoved"/>
    </w:pPr>
    <w:ins w:id="41" w:author="Christian Koch" w:date="2025-10-06T15:22:00Z" w16du:dateUtc="2025-10-06T13:22:00Z">
      <w:r>
        <w:rPr>
          <w:noProof/>
        </w:rPr>
        <w:pict w14:anchorId="5C6DFC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7713094" o:spid="_x0000_s1027" type="#_x0000_t136" style="position:absolute;margin-left:0;margin-top:0;width:452.95pt;height:226.45pt;rotation:315;z-index:-251655168;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F218B" w14:textId="6143831D" w:rsidR="009A12A8" w:rsidRDefault="00796F8D">
    <w:pPr>
      <w:pStyle w:val="Sidehoved"/>
    </w:pPr>
    <w:ins w:id="42" w:author="Christian Koch" w:date="2025-10-06T15:22:00Z" w16du:dateUtc="2025-10-06T13:22:00Z">
      <w:r>
        <w:rPr>
          <w:noProof/>
        </w:rPr>
        <w:pict w14:anchorId="442F2F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7713095" o:spid="_x0000_s1028" type="#_x0000_t136" style="position:absolute;margin-left:0;margin-top:0;width:452.95pt;height:226.45pt;rotation:315;z-index:-251653120;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FAAF9" w14:textId="1E29D34F" w:rsidR="009A12A8" w:rsidRDefault="00796F8D">
    <w:pPr>
      <w:pStyle w:val="Sidehoved"/>
    </w:pPr>
    <w:ins w:id="43" w:author="Christian Koch" w:date="2025-10-06T15:22:00Z" w16du:dateUtc="2025-10-06T13:22:00Z">
      <w:r>
        <w:rPr>
          <w:noProof/>
        </w:rPr>
        <w:pict w14:anchorId="60C91B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7713093" o:spid="_x0000_s1026" type="#_x0000_t136" style="position:absolute;margin-left:0;margin-top:0;width:452.95pt;height:226.45pt;rotation:315;z-index:-251657216;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F46FB"/>
    <w:multiLevelType w:val="hybridMultilevel"/>
    <w:tmpl w:val="90EADC1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AE33000"/>
    <w:multiLevelType w:val="hybridMultilevel"/>
    <w:tmpl w:val="7472D50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219A3F50"/>
    <w:multiLevelType w:val="hybridMultilevel"/>
    <w:tmpl w:val="06068D1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24BA1F90"/>
    <w:multiLevelType w:val="hybridMultilevel"/>
    <w:tmpl w:val="1D5CA13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422E1A76"/>
    <w:multiLevelType w:val="hybridMultilevel"/>
    <w:tmpl w:val="5E901CB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58627469"/>
    <w:multiLevelType w:val="hybridMultilevel"/>
    <w:tmpl w:val="C206F33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636C022A"/>
    <w:multiLevelType w:val="hybridMultilevel"/>
    <w:tmpl w:val="0F347A6C"/>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7" w15:restartNumberingAfterBreak="0">
    <w:nsid w:val="74652556"/>
    <w:multiLevelType w:val="hybridMultilevel"/>
    <w:tmpl w:val="EA50913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8708069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8819407">
    <w:abstractNumId w:val="6"/>
  </w:num>
  <w:num w:numId="3" w16cid:durableId="1564027319">
    <w:abstractNumId w:val="1"/>
  </w:num>
  <w:num w:numId="4" w16cid:durableId="1612318372">
    <w:abstractNumId w:val="5"/>
  </w:num>
  <w:num w:numId="5" w16cid:durableId="1226334775">
    <w:abstractNumId w:val="3"/>
  </w:num>
  <w:num w:numId="6" w16cid:durableId="408581285">
    <w:abstractNumId w:val="4"/>
  </w:num>
  <w:num w:numId="7" w16cid:durableId="1693919542">
    <w:abstractNumId w:val="0"/>
  </w:num>
  <w:num w:numId="8" w16cid:durableId="820660815">
    <w:abstractNumId w:val="7"/>
  </w:num>
  <w:num w:numId="9" w16cid:durableId="1146448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ristian Koch">
    <w15:presenceInfo w15:providerId="AD" w15:userId="S::ckoc@Trafikstyrelsen.dk::e6d48975-b331-4b88-a7eb-186ad75599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attachedTemplate r:id="rId1"/>
  <w:trackRevisions/>
  <w:defaultTabStop w:val="1304"/>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9BB"/>
    <w:rsid w:val="00037CD5"/>
    <w:rsid w:val="00044FFA"/>
    <w:rsid w:val="001846A3"/>
    <w:rsid w:val="001D1B07"/>
    <w:rsid w:val="00226632"/>
    <w:rsid w:val="002352B5"/>
    <w:rsid w:val="00257908"/>
    <w:rsid w:val="002A36EB"/>
    <w:rsid w:val="00313E81"/>
    <w:rsid w:val="003F210A"/>
    <w:rsid w:val="00442A6C"/>
    <w:rsid w:val="0044386A"/>
    <w:rsid w:val="00453970"/>
    <w:rsid w:val="00464B86"/>
    <w:rsid w:val="004F4762"/>
    <w:rsid w:val="005A09BB"/>
    <w:rsid w:val="005A60F1"/>
    <w:rsid w:val="005D6299"/>
    <w:rsid w:val="00634C7E"/>
    <w:rsid w:val="00796F8D"/>
    <w:rsid w:val="008A521B"/>
    <w:rsid w:val="008E08F8"/>
    <w:rsid w:val="00936FDB"/>
    <w:rsid w:val="00944E33"/>
    <w:rsid w:val="009604EB"/>
    <w:rsid w:val="00984B9A"/>
    <w:rsid w:val="009A12A8"/>
    <w:rsid w:val="009E267B"/>
    <w:rsid w:val="00A83CDB"/>
    <w:rsid w:val="00AB7076"/>
    <w:rsid w:val="00AE2AC7"/>
    <w:rsid w:val="00B90DA0"/>
    <w:rsid w:val="00BD1EF2"/>
    <w:rsid w:val="00BE7CB8"/>
    <w:rsid w:val="00BF592E"/>
    <w:rsid w:val="00D46B90"/>
    <w:rsid w:val="00DA7A5E"/>
    <w:rsid w:val="00DB4D79"/>
    <w:rsid w:val="00EA7191"/>
    <w:rsid w:val="00F04288"/>
    <w:rsid w:val="00FA374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B9A21"/>
  <w15:chartTrackingRefBased/>
  <w15:docId w15:val="{E00E86E3-1772-4672-84C5-ED405C5C5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DA0"/>
    <w:pPr>
      <w:spacing w:after="0" w:line="240" w:lineRule="auto"/>
    </w:pPr>
    <w:rPr>
      <w:rFonts w:ascii="Calibri" w:hAnsi="Calibri" w:cs="Times New Roman"/>
      <w:sz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B90DA0"/>
    <w:pPr>
      <w:ind w:left="720"/>
    </w:pPr>
  </w:style>
  <w:style w:type="paragraph" w:customStyle="1" w:styleId="punkt">
    <w:name w:val="punkt"/>
    <w:basedOn w:val="Normal"/>
    <w:rsid w:val="00B90DA0"/>
    <w:pPr>
      <w:spacing w:before="100" w:beforeAutospacing="1" w:after="100" w:afterAutospacing="1"/>
    </w:pPr>
    <w:rPr>
      <w:rFonts w:ascii="Tahoma" w:eastAsia="Times New Roman" w:hAnsi="Tahoma" w:cs="Tahoma"/>
      <w:color w:val="000000"/>
      <w:sz w:val="24"/>
      <w:szCs w:val="24"/>
      <w:lang w:eastAsia="da-DK"/>
    </w:rPr>
  </w:style>
  <w:style w:type="character" w:customStyle="1" w:styleId="kortnavn2">
    <w:name w:val="kortnavn2"/>
    <w:basedOn w:val="Standardskrifttypeiafsnit"/>
    <w:rsid w:val="00B90DA0"/>
    <w:rPr>
      <w:rFonts w:ascii="Tahoma" w:hAnsi="Tahoma" w:cs="Tahoma" w:hint="default"/>
      <w:color w:val="000000"/>
      <w:sz w:val="24"/>
      <w:szCs w:val="24"/>
      <w:shd w:val="clear" w:color="auto" w:fill="auto"/>
    </w:rPr>
  </w:style>
  <w:style w:type="character" w:styleId="Hyperlink">
    <w:name w:val="Hyperlink"/>
    <w:basedOn w:val="Standardskrifttypeiafsnit"/>
    <w:uiPriority w:val="99"/>
    <w:unhideWhenUsed/>
    <w:rsid w:val="00B90DA0"/>
    <w:rPr>
      <w:rFonts w:ascii="Tahoma" w:hAnsi="Tahoma" w:cs="Tahoma" w:hint="default"/>
      <w:color w:val="000000"/>
      <w:sz w:val="24"/>
      <w:szCs w:val="24"/>
      <w:u w:val="single"/>
      <w:shd w:val="clear" w:color="auto" w:fill="auto"/>
    </w:rPr>
  </w:style>
  <w:style w:type="paragraph" w:styleId="Fodnotetekst">
    <w:name w:val="footnote text"/>
    <w:basedOn w:val="Normal"/>
    <w:link w:val="FodnotetekstTegn"/>
    <w:uiPriority w:val="99"/>
    <w:semiHidden/>
    <w:unhideWhenUsed/>
    <w:rsid w:val="00B90DA0"/>
    <w:rPr>
      <w:sz w:val="20"/>
      <w:szCs w:val="20"/>
    </w:rPr>
  </w:style>
  <w:style w:type="character" w:customStyle="1" w:styleId="FodnotetekstTegn">
    <w:name w:val="Fodnotetekst Tegn"/>
    <w:basedOn w:val="Standardskrifttypeiafsnit"/>
    <w:link w:val="Fodnotetekst"/>
    <w:uiPriority w:val="99"/>
    <w:semiHidden/>
    <w:rsid w:val="00B90DA0"/>
    <w:rPr>
      <w:rFonts w:ascii="Calibri" w:hAnsi="Calibri" w:cs="Times New Roman"/>
      <w:szCs w:val="20"/>
    </w:rPr>
  </w:style>
  <w:style w:type="character" w:styleId="Fodnotehenvisning">
    <w:name w:val="footnote reference"/>
    <w:basedOn w:val="Standardskrifttypeiafsnit"/>
    <w:uiPriority w:val="99"/>
    <w:semiHidden/>
    <w:unhideWhenUsed/>
    <w:rsid w:val="00B90DA0"/>
    <w:rPr>
      <w:vertAlign w:val="superscript"/>
    </w:rPr>
  </w:style>
  <w:style w:type="character" w:styleId="Ulstomtale">
    <w:name w:val="Unresolved Mention"/>
    <w:basedOn w:val="Standardskrifttypeiafsnit"/>
    <w:uiPriority w:val="99"/>
    <w:semiHidden/>
    <w:unhideWhenUsed/>
    <w:rsid w:val="005D6299"/>
    <w:rPr>
      <w:color w:val="605E5C"/>
      <w:shd w:val="clear" w:color="auto" w:fill="E1DFDD"/>
    </w:rPr>
  </w:style>
  <w:style w:type="paragraph" w:styleId="Sidehoved">
    <w:name w:val="header"/>
    <w:basedOn w:val="Normal"/>
    <w:link w:val="SidehovedTegn"/>
    <w:uiPriority w:val="99"/>
    <w:unhideWhenUsed/>
    <w:rsid w:val="005A09BB"/>
    <w:pPr>
      <w:tabs>
        <w:tab w:val="center" w:pos="4819"/>
        <w:tab w:val="right" w:pos="9638"/>
      </w:tabs>
    </w:pPr>
  </w:style>
  <w:style w:type="character" w:customStyle="1" w:styleId="SidehovedTegn">
    <w:name w:val="Sidehoved Tegn"/>
    <w:basedOn w:val="Standardskrifttypeiafsnit"/>
    <w:link w:val="Sidehoved"/>
    <w:uiPriority w:val="99"/>
    <w:rsid w:val="005A09BB"/>
    <w:rPr>
      <w:rFonts w:ascii="Calibri" w:hAnsi="Calibri" w:cs="Times New Roman"/>
      <w:sz w:val="22"/>
    </w:rPr>
  </w:style>
  <w:style w:type="paragraph" w:styleId="Sidefod">
    <w:name w:val="footer"/>
    <w:basedOn w:val="Normal"/>
    <w:link w:val="SidefodTegn"/>
    <w:uiPriority w:val="99"/>
    <w:unhideWhenUsed/>
    <w:rsid w:val="005A09BB"/>
    <w:pPr>
      <w:tabs>
        <w:tab w:val="center" w:pos="4819"/>
        <w:tab w:val="right" w:pos="9638"/>
      </w:tabs>
    </w:pPr>
  </w:style>
  <w:style w:type="character" w:customStyle="1" w:styleId="SidefodTegn">
    <w:name w:val="Sidefod Tegn"/>
    <w:basedOn w:val="Standardskrifttypeiafsnit"/>
    <w:link w:val="Sidefod"/>
    <w:uiPriority w:val="99"/>
    <w:rsid w:val="005A09BB"/>
    <w:rPr>
      <w:rFonts w:ascii="Calibri" w:hAnsi="Calibri" w:cs="Times New Roman"/>
      <w:sz w:val="22"/>
    </w:rPr>
  </w:style>
  <w:style w:type="paragraph" w:styleId="Korrektur">
    <w:name w:val="Revision"/>
    <w:hidden/>
    <w:uiPriority w:val="99"/>
    <w:semiHidden/>
    <w:rsid w:val="00944E33"/>
    <w:pPr>
      <w:spacing w:after="0" w:line="240" w:lineRule="auto"/>
    </w:pPr>
    <w:rPr>
      <w:rFonts w:ascii="Calibri" w:hAnsi="Calibri" w:cs="Times New Roman"/>
      <w:sz w:val="22"/>
    </w:rPr>
  </w:style>
  <w:style w:type="table" w:styleId="Tabel-Gitter">
    <w:name w:val="Table Grid"/>
    <w:basedOn w:val="Tabel-Normal"/>
    <w:uiPriority w:val="39"/>
    <w:rsid w:val="00BF5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henvisning">
    <w:name w:val="annotation reference"/>
    <w:basedOn w:val="Standardskrifttypeiafsnit"/>
    <w:uiPriority w:val="99"/>
    <w:semiHidden/>
    <w:unhideWhenUsed/>
    <w:rsid w:val="00037CD5"/>
    <w:rPr>
      <w:sz w:val="16"/>
      <w:szCs w:val="16"/>
    </w:rPr>
  </w:style>
  <w:style w:type="paragraph" w:styleId="Kommentartekst">
    <w:name w:val="annotation text"/>
    <w:basedOn w:val="Normal"/>
    <w:link w:val="KommentartekstTegn"/>
    <w:uiPriority w:val="99"/>
    <w:unhideWhenUsed/>
    <w:rsid w:val="00037CD5"/>
    <w:rPr>
      <w:sz w:val="20"/>
      <w:szCs w:val="20"/>
    </w:rPr>
  </w:style>
  <w:style w:type="character" w:customStyle="1" w:styleId="KommentartekstTegn">
    <w:name w:val="Kommentartekst Tegn"/>
    <w:basedOn w:val="Standardskrifttypeiafsnit"/>
    <w:link w:val="Kommentartekst"/>
    <w:uiPriority w:val="99"/>
    <w:rsid w:val="00037CD5"/>
    <w:rPr>
      <w:rFonts w:ascii="Calibri" w:hAnsi="Calibri" w:cs="Times New Roman"/>
      <w:szCs w:val="20"/>
    </w:rPr>
  </w:style>
  <w:style w:type="paragraph" w:styleId="Kommentaremne">
    <w:name w:val="annotation subject"/>
    <w:basedOn w:val="Kommentartekst"/>
    <w:next w:val="Kommentartekst"/>
    <w:link w:val="KommentaremneTegn"/>
    <w:uiPriority w:val="99"/>
    <w:semiHidden/>
    <w:unhideWhenUsed/>
    <w:rsid w:val="00037CD5"/>
    <w:rPr>
      <w:b/>
      <w:bCs/>
    </w:rPr>
  </w:style>
  <w:style w:type="character" w:customStyle="1" w:styleId="KommentaremneTegn">
    <w:name w:val="Kommentaremne Tegn"/>
    <w:basedOn w:val="KommentartekstTegn"/>
    <w:link w:val="Kommentaremne"/>
    <w:uiPriority w:val="99"/>
    <w:semiHidden/>
    <w:rsid w:val="00037CD5"/>
    <w:rPr>
      <w:rFonts w:ascii="Calibri" w:hAnsi="Calibri"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87175\AppData\Roaming\Microsoft\Skabeloner\JUR-Trafik\Skabelon%20for%20bekendtg&#248;relser%20(bilag%207).dotm"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479BD6972B814E94F7E90F458FCD60" ma:contentTypeVersion="1" ma:contentTypeDescription="Opret et nyt dokument." ma:contentTypeScope="" ma:versionID="37e2a85fe995599010325db41fcaead2">
  <xsd:schema xmlns:xsd="http://www.w3.org/2001/XMLSchema" xmlns:xs="http://www.w3.org/2001/XMLSchema" xmlns:p="http://schemas.microsoft.com/office/2006/metadata/properties" xmlns:ns1="http://schemas.microsoft.com/sharepoint/v3" targetNamespace="http://schemas.microsoft.com/office/2006/metadata/properties" ma:root="true" ma:fieldsID="2c21ede9bd8455c41f61b3c474074c1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tartdato for planlægning" ma:description="Startdato for planlægning er en webstedskolonne, der blev oprettet vha. publiceringsfunktionen. Den bruges til at angive den dato og det klokkeslæt, hvor denne side først vil være synlig for besøgende på webstedet." ma:hidden="true" ma:internalName="PublishingStartDate">
      <xsd:simpleType>
        <xsd:restriction base="dms:Unknown"/>
      </xsd:simpleType>
    </xsd:element>
    <xsd:element name="PublishingExpirationDate" ma:index="9" nillable="true" ma:displayName="Slutdato for planlægning" ma:description="Slutdato for planlægning er en webstedskolonne, der blev oprettet vha. publiceringsfunktionen. Den bruges til at angive den dato og det klokkeslæt, hvor denne side ikke længere vil være synlig for besøgende på webstedet."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8DB90C-D31A-4A7E-8596-095DB900D7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49A1CA-E1A1-42BE-8534-5FF31C490943}">
  <ds:schemaRefs>
    <ds:schemaRef ds:uri="http://schemas.microsoft.com/sharepoint/v3/contenttype/forms"/>
  </ds:schemaRefs>
</ds:datastoreItem>
</file>

<file path=customXml/itemProps3.xml><?xml version="1.0" encoding="utf-8"?>
<ds:datastoreItem xmlns:ds="http://schemas.openxmlformats.org/officeDocument/2006/customXml" ds:itemID="{24A7726C-F911-4426-8610-D6EFB90EDC74}">
  <ds:schemaRefs>
    <ds:schemaRef ds:uri="http://schemas.openxmlformats.org/officeDocument/2006/bibliography"/>
  </ds:schemaRefs>
</ds:datastoreItem>
</file>

<file path=customXml/itemProps4.xml><?xml version="1.0" encoding="utf-8"?>
<ds:datastoreItem xmlns:ds="http://schemas.openxmlformats.org/officeDocument/2006/customXml" ds:itemID="{7D5F158A-DDCE-409A-BD89-F8E02CE13BCA}">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Skabelon for bekendtgørelser (bilag 7).dotm</Template>
  <TotalTime>9</TotalTime>
  <Pages>3</Pages>
  <Words>758</Words>
  <Characters>4627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Trafik-, Bygge- og Boligstyrelsen</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Koch</dc:creator>
  <cp:keywords/>
  <dc:description/>
  <cp:lastModifiedBy>Christian Koch</cp:lastModifiedBy>
  <cp:revision>5</cp:revision>
  <dcterms:created xsi:type="dcterms:W3CDTF">2025-10-10T12:04:00Z</dcterms:created>
  <dcterms:modified xsi:type="dcterms:W3CDTF">2025-11-04T13:12:00Z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0x0101009D479BD6972B814E94F7E90F458FCD60</vt:lpwstr>
  </property>
</Properties>
</file>